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09" w:rsidRPr="00A848B7" w:rsidRDefault="008C5709" w:rsidP="00F9007B">
      <w:pPr>
        <w:pStyle w:val="Hlavika"/>
        <w:framePr w:hSpace="0" w:wrap="auto" w:vAnchor="margin" w:yAlign="inline"/>
        <w:spacing w:line="360" w:lineRule="auto"/>
        <w:ind w:left="-426"/>
        <w:jc w:val="center"/>
        <w:rPr>
          <w:b/>
          <w:noProof/>
          <w:szCs w:val="24"/>
        </w:rPr>
      </w:pPr>
      <w:r w:rsidRPr="00A848B7">
        <w:rPr>
          <w:b/>
          <w:noProof/>
          <w:szCs w:val="24"/>
        </w:rPr>
        <w:t xml:space="preserve">Záznam </w:t>
      </w:r>
      <w:r w:rsidR="00F9007B">
        <w:rPr>
          <w:b/>
          <w:noProof/>
          <w:szCs w:val="24"/>
        </w:rPr>
        <w:t>z Verejnej prezentácie a prerokovania projektu</w:t>
      </w:r>
      <w:r w:rsidR="00F9007B" w:rsidRPr="00F9007B">
        <w:rPr>
          <w:b/>
          <w:noProof/>
          <w:szCs w:val="24"/>
        </w:rPr>
        <w:t xml:space="preserve"> „Rozvoj governance a úrovne IB a KyB v podsektore VS“</w:t>
      </w:r>
    </w:p>
    <w:p w:rsidR="008C5709" w:rsidRPr="00A848B7" w:rsidRDefault="008C5709" w:rsidP="00092268">
      <w:pPr>
        <w:pStyle w:val="Odsekzoznamu"/>
        <w:spacing w:line="360" w:lineRule="auto"/>
        <w:ind w:left="0"/>
        <w:jc w:val="center"/>
        <w:rPr>
          <w:b/>
          <w:noProof/>
        </w:rPr>
      </w:pPr>
    </w:p>
    <w:p w:rsidR="008C5709" w:rsidRPr="00A848B7" w:rsidRDefault="008C5709" w:rsidP="007D33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B7">
        <w:rPr>
          <w:rFonts w:ascii="Times New Roman" w:hAnsi="Times New Roman" w:cs="Times New Roman"/>
          <w:sz w:val="24"/>
          <w:szCs w:val="24"/>
          <w:u w:val="single"/>
        </w:rPr>
        <w:t>Dátum:</w:t>
      </w:r>
      <w:r w:rsidR="00F9007B">
        <w:rPr>
          <w:rFonts w:ascii="Times New Roman" w:hAnsi="Times New Roman" w:cs="Times New Roman"/>
          <w:sz w:val="24"/>
          <w:szCs w:val="24"/>
        </w:rPr>
        <w:t xml:space="preserve"> </w:t>
      </w:r>
      <w:r w:rsidR="00F9007B">
        <w:rPr>
          <w:rFonts w:ascii="Times New Roman" w:hAnsi="Times New Roman" w:cs="Times New Roman"/>
          <w:sz w:val="24"/>
          <w:szCs w:val="24"/>
        </w:rPr>
        <w:tab/>
      </w:r>
      <w:r w:rsidR="00F9007B">
        <w:rPr>
          <w:rFonts w:ascii="Times New Roman" w:hAnsi="Times New Roman" w:cs="Times New Roman"/>
          <w:sz w:val="24"/>
          <w:szCs w:val="24"/>
        </w:rPr>
        <w:tab/>
        <w:t>29</w:t>
      </w:r>
      <w:r w:rsidR="00FC35D2" w:rsidRPr="00A848B7">
        <w:rPr>
          <w:rFonts w:ascii="Times New Roman" w:hAnsi="Times New Roman" w:cs="Times New Roman"/>
          <w:sz w:val="24"/>
          <w:szCs w:val="24"/>
        </w:rPr>
        <w:t>. apríl</w:t>
      </w:r>
      <w:r w:rsidR="00F9007B">
        <w:rPr>
          <w:rFonts w:ascii="Times New Roman" w:hAnsi="Times New Roman" w:cs="Times New Roman"/>
          <w:sz w:val="24"/>
          <w:szCs w:val="24"/>
        </w:rPr>
        <w:t xml:space="preserve"> 2021, 14</w:t>
      </w:r>
      <w:r w:rsidR="00EC40E5">
        <w:rPr>
          <w:rFonts w:ascii="Times New Roman" w:hAnsi="Times New Roman" w:cs="Times New Roman"/>
          <w:sz w:val="24"/>
          <w:szCs w:val="24"/>
        </w:rPr>
        <w:t>:00– 15:30 hod.</w:t>
      </w:r>
    </w:p>
    <w:p w:rsidR="008C5709" w:rsidRPr="00A848B7" w:rsidRDefault="008C5709" w:rsidP="007D33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B7">
        <w:rPr>
          <w:rFonts w:ascii="Times New Roman" w:hAnsi="Times New Roman" w:cs="Times New Roman"/>
          <w:sz w:val="24"/>
          <w:szCs w:val="24"/>
          <w:u w:val="single"/>
        </w:rPr>
        <w:t>Miesto konania:</w:t>
      </w:r>
      <w:r w:rsidRPr="00A848B7">
        <w:rPr>
          <w:rFonts w:ascii="Times New Roman" w:hAnsi="Times New Roman" w:cs="Times New Roman"/>
          <w:sz w:val="24"/>
          <w:szCs w:val="24"/>
        </w:rPr>
        <w:t xml:space="preserve"> </w:t>
      </w:r>
      <w:r w:rsidRPr="00A848B7">
        <w:rPr>
          <w:rFonts w:ascii="Times New Roman" w:hAnsi="Times New Roman" w:cs="Times New Roman"/>
          <w:sz w:val="24"/>
          <w:szCs w:val="24"/>
        </w:rPr>
        <w:tab/>
        <w:t>online</w:t>
      </w:r>
      <w:r w:rsidR="0041344B">
        <w:rPr>
          <w:rFonts w:ascii="Times New Roman" w:hAnsi="Times New Roman" w:cs="Times New Roman"/>
          <w:sz w:val="24"/>
          <w:szCs w:val="24"/>
        </w:rPr>
        <w:t xml:space="preserve"> Webex</w:t>
      </w:r>
    </w:p>
    <w:p w:rsidR="008C5709" w:rsidRPr="00A848B7" w:rsidRDefault="008C5709" w:rsidP="007D33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48B7">
        <w:rPr>
          <w:rFonts w:ascii="Times New Roman" w:hAnsi="Times New Roman" w:cs="Times New Roman"/>
          <w:sz w:val="24"/>
          <w:szCs w:val="24"/>
          <w:u w:val="single"/>
        </w:rPr>
        <w:t xml:space="preserve">Prítomní: </w:t>
      </w:r>
    </w:p>
    <w:tbl>
      <w:tblPr>
        <w:tblStyle w:val="Mriekatabuky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3260"/>
        <w:gridCol w:w="2126"/>
      </w:tblGrid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50D1F" w:rsidRPr="00A848B7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50D1F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Inštitúcia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50D1F" w:rsidRPr="00A848B7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848B7">
              <w:rPr>
                <w:rFonts w:ascii="Times New Roman" w:hAnsi="Times New Roman" w:cs="Times New Roman"/>
                <w:sz w:val="24"/>
                <w:szCs w:val="24"/>
              </w:rPr>
              <w:t>enovaní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50D1F" w:rsidRPr="00A848B7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848B7">
              <w:rPr>
                <w:rFonts w:ascii="Times New Roman" w:hAnsi="Times New Roman" w:cs="Times New Roman"/>
                <w:sz w:val="24"/>
                <w:szCs w:val="24"/>
              </w:rPr>
              <w:t>rítomní</w:t>
            </w:r>
          </w:p>
        </w:tc>
      </w:tr>
      <w:tr w:rsidR="00D50D1F" w:rsidRPr="00A848B7" w:rsidTr="00FA0A83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7D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9007B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D50D1F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07B">
              <w:rPr>
                <w:rFonts w:ascii="Times New Roman" w:hAnsi="Times New Roman" w:cs="Times New Roman"/>
                <w:sz w:val="24"/>
                <w:szCs w:val="24"/>
              </w:rPr>
              <w:t>Ing. Martin Florián, PhD.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7D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Mgr. Sabína Valachová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Pavol Rybár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Jozef Stanko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Mgr. Martin Thurzo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Ferdinand Vavrík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Paulína Podvojská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Michal Rosol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Viktor Klik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2A379B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D50D1F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E05A7" w:rsidP="00D50D1F">
            <w:pPr>
              <w:spacing w:line="360" w:lineRule="auto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D1F" w:rsidRPr="00F50439" w:rsidRDefault="00D50D1F" w:rsidP="00D50D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Ivan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Kopáčik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F" w:rsidRPr="00A848B7" w:rsidRDefault="000C688A" w:rsidP="00D50D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Default="0041344B" w:rsidP="0041344B">
            <w:pPr>
              <w:spacing w:line="360" w:lineRule="auto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A0A83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Miroslav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Pištek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Gratex</w:t>
            </w:r>
            <w:proofErr w:type="spellEnd"/>
            <w:r w:rsidRPr="00D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International </w:t>
            </w:r>
            <w:proofErr w:type="spellStart"/>
            <w:r w:rsidRPr="00D50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a.s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Ing. Martin Benko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Kompetenčné a certifikačné centrum kybernetickej bezpečnosti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Martina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Lisická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Kompetenčné a certifikačné centrum kybernetickej bezpečnosti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Ing. David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Dvořák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CISA, CISM, CRISC, CDPSE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ind w:right="-5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Partnerstvá pre prosperitu (PPP)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Milan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Ištván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zahraničných vecí a európskych záležitostí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Ján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Chutňák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dopravy a výstavby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Ivan Gašparík, Ing.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dopravy a výstavby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Dana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Sauer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Guráňová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dopravy a výstavby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Anna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Danková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41344B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dopravy a výstavby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Juraj Markovič, Mgr.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41344B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Novo 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Funding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s.r.o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Ing. Anna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Kasnárová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isitslovakia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Roman Václav, LL.M, MBA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ÚNMS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Ing. Nikoleta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Krasulová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ÚNMS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Ľubomír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Lacika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žive/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Ringier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Axel 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Springer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Lukáš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Kosno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41344B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žive/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Ringier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Axel </w:t>
            </w:r>
            <w:proofErr w:type="spellStart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Springer</w:t>
            </w:r>
            <w:proofErr w:type="spellEnd"/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Filip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Hanker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41344B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zdravotníctva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Baráthová</w:t>
            </w:r>
            <w:proofErr w:type="spellEnd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Anna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41344B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zdravotníctva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Peter Frolo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zdravotníctva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Miroslav Odor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Ministerstvo zdravotníctva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Kristína Smatanová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Protimonopolný úrad Slovenskej republiky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Ing. Branislav Müller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Protimonopolný úrad Slovenskej republiky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Ján Vacula                      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Slovensko.Digital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Ľubor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Illek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MPSVR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Peter Belák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MPSVR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Branislav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Brza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MPSVR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Boris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Pavlis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MPSVR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František </w:t>
            </w:r>
            <w:proofErr w:type="spellStart"/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Hegedus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MINV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0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Ing. Eduard Petrovský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Prítomný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Štatistický úrad SR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645FC3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JUDr. Ivana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Dopiráková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1344B" w:rsidRPr="00F50439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FA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stvo životného prostredia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Pr="00645FC3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Mgr. Eva Rusnáková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Prítomná 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A0A83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Andrej Dobrovodský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Prítomný</w:t>
            </w:r>
          </w:p>
        </w:tc>
      </w:tr>
      <w:tr w:rsidR="0041344B" w:rsidRPr="00A848B7" w:rsidTr="00FA0A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FA0A83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PS3.sk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44B" w:rsidRDefault="0041344B" w:rsidP="004134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Mlynarčíková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4B" w:rsidRPr="00A848B7" w:rsidRDefault="0041344B" w:rsidP="004134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Prítomná</w:t>
            </w:r>
          </w:p>
        </w:tc>
      </w:tr>
    </w:tbl>
    <w:p w:rsidR="008C5709" w:rsidRPr="00A848B7" w:rsidRDefault="008C570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8C5709" w:rsidRPr="00A848B7" w:rsidRDefault="008C570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8C5709" w:rsidRPr="00A848B7" w:rsidRDefault="008C570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8C5709" w:rsidRPr="00A848B7" w:rsidRDefault="008C570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8C5709" w:rsidRPr="00A848B7" w:rsidRDefault="008C570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092268" w:rsidRPr="00A848B7" w:rsidRDefault="00092268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1B4E99" w:rsidRPr="00A848B7" w:rsidRDefault="001B4E9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1B4E99" w:rsidRPr="00A848B7" w:rsidRDefault="001B4E99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092268" w:rsidRPr="00A848B7" w:rsidRDefault="00092268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55065C" w:rsidRPr="00A848B7" w:rsidRDefault="0055065C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55065C" w:rsidRDefault="0055065C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41344B" w:rsidRDefault="0041344B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41344B" w:rsidRPr="00A848B7" w:rsidRDefault="0041344B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092268" w:rsidRPr="00A848B7" w:rsidRDefault="00092268" w:rsidP="007D33E4">
      <w:pPr>
        <w:pStyle w:val="Odsekzoznamu"/>
        <w:spacing w:line="360" w:lineRule="auto"/>
        <w:ind w:left="0"/>
        <w:jc w:val="both"/>
        <w:rPr>
          <w:b/>
          <w:noProof/>
        </w:rPr>
      </w:pPr>
    </w:p>
    <w:p w:rsidR="008C5709" w:rsidRPr="00A848B7" w:rsidRDefault="008C5709" w:rsidP="007D33E4">
      <w:pPr>
        <w:spacing w:before="201" w:line="360" w:lineRule="auto"/>
        <w:ind w:left="55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848B7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Program </w:t>
      </w:r>
    </w:p>
    <w:p w:rsidR="00FC35D2" w:rsidRPr="00A848B7" w:rsidRDefault="00337825" w:rsidP="0041344B">
      <w:pPr>
        <w:pStyle w:val="Normlnywebov"/>
        <w:numPr>
          <w:ilvl w:val="0"/>
          <w:numId w:val="18"/>
        </w:numPr>
        <w:spacing w:before="0" w:beforeAutospacing="0" w:after="120" w:afterAutospacing="0" w:line="360" w:lineRule="auto"/>
        <w:jc w:val="both"/>
      </w:pPr>
      <w:r>
        <w:t>Zahájenie zasadnutia</w:t>
      </w:r>
      <w:r w:rsidR="0041344B">
        <w:t xml:space="preserve"> p. Florián</w:t>
      </w:r>
    </w:p>
    <w:p w:rsidR="00FC35D2" w:rsidRPr="00A848B7" w:rsidRDefault="00D62DEE" w:rsidP="0041344B">
      <w:pPr>
        <w:pStyle w:val="Normlnywebov"/>
        <w:numPr>
          <w:ilvl w:val="0"/>
          <w:numId w:val="18"/>
        </w:numPr>
        <w:spacing w:before="0" w:beforeAutospacing="0" w:after="0" w:afterAutospacing="0" w:line="360" w:lineRule="auto"/>
        <w:jc w:val="both"/>
      </w:pPr>
      <w:r>
        <w:t xml:space="preserve">Prezentovanie </w:t>
      </w:r>
      <w:r w:rsidR="005A0758">
        <w:t xml:space="preserve">prezentáciu na tému </w:t>
      </w:r>
      <w:r w:rsidRPr="005A0758">
        <w:t xml:space="preserve">Projekt „Rozvoj </w:t>
      </w:r>
      <w:proofErr w:type="spellStart"/>
      <w:r w:rsidRPr="005A0758">
        <w:t>governance</w:t>
      </w:r>
      <w:proofErr w:type="spellEnd"/>
      <w:r w:rsidRPr="005A0758">
        <w:t xml:space="preserve"> a úrovne informačnej a kybernetick</w:t>
      </w:r>
      <w:r w:rsidR="00337825">
        <w:t>ej bezpečnosti v podsektore VS“</w:t>
      </w:r>
      <w:r w:rsidR="0041344B">
        <w:t xml:space="preserve"> p. Rybár</w:t>
      </w:r>
    </w:p>
    <w:p w:rsidR="00D62DEE" w:rsidRDefault="00D62DEE" w:rsidP="0041344B">
      <w:pPr>
        <w:pStyle w:val="Normlnywebov"/>
        <w:numPr>
          <w:ilvl w:val="0"/>
          <w:numId w:val="18"/>
        </w:numPr>
        <w:spacing w:before="0" w:beforeAutospacing="0" w:after="0" w:afterAutospacing="0" w:line="360" w:lineRule="auto"/>
        <w:jc w:val="both"/>
      </w:pPr>
      <w:r>
        <w:t>Diskusia</w:t>
      </w:r>
    </w:p>
    <w:p w:rsidR="0039592D" w:rsidRPr="00A848B7" w:rsidRDefault="00FC35D2" w:rsidP="0041344B">
      <w:pPr>
        <w:pStyle w:val="Normlnywebov"/>
        <w:numPr>
          <w:ilvl w:val="0"/>
          <w:numId w:val="18"/>
        </w:numPr>
        <w:spacing w:before="0" w:beforeAutospacing="0" w:after="0" w:afterAutospacing="0" w:line="360" w:lineRule="auto"/>
        <w:jc w:val="both"/>
      </w:pPr>
      <w:r w:rsidRPr="00A848B7">
        <w:t>Záver zasadnutia</w:t>
      </w:r>
    </w:p>
    <w:p w:rsidR="0039592D" w:rsidRPr="00A848B7" w:rsidRDefault="0039592D" w:rsidP="00FC35D2">
      <w:pPr>
        <w:pStyle w:val="Normlnywebov"/>
        <w:spacing w:before="0" w:beforeAutospacing="0" w:after="0" w:afterAutospacing="0" w:line="360" w:lineRule="auto"/>
        <w:jc w:val="both"/>
      </w:pPr>
    </w:p>
    <w:p w:rsidR="00F417C1" w:rsidRPr="00A848B7" w:rsidRDefault="00F417C1" w:rsidP="007D33E4">
      <w:pPr>
        <w:autoSpaceDE w:val="0"/>
        <w:autoSpaceDN w:val="0"/>
        <w:spacing w:before="77" w:line="360" w:lineRule="auto"/>
        <w:ind w:right="529"/>
        <w:jc w:val="both"/>
        <w:rPr>
          <w:rFonts w:ascii="Times New Roman" w:hAnsi="Times New Roman" w:cs="Times New Roman"/>
          <w:sz w:val="24"/>
          <w:szCs w:val="24"/>
        </w:rPr>
      </w:pPr>
    </w:p>
    <w:p w:rsidR="00F417C1" w:rsidRPr="00A848B7" w:rsidRDefault="00F417C1" w:rsidP="007D33E4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848B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K bodu 1:</w:t>
      </w:r>
    </w:p>
    <w:p w:rsidR="00C7439C" w:rsidRDefault="00407FDC" w:rsidP="005779E5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B7">
        <w:rPr>
          <w:rFonts w:ascii="Times New Roman" w:hAnsi="Times New Roman" w:cs="Times New Roman"/>
          <w:sz w:val="24"/>
          <w:szCs w:val="24"/>
        </w:rPr>
        <w:t xml:space="preserve"> </w:t>
      </w:r>
      <w:r w:rsidR="00C7439C">
        <w:rPr>
          <w:rFonts w:ascii="Times New Roman" w:hAnsi="Times New Roman" w:cs="Times New Roman"/>
          <w:sz w:val="24"/>
          <w:szCs w:val="24"/>
        </w:rPr>
        <w:t xml:space="preserve">Pán Florián </w:t>
      </w:r>
      <w:r w:rsidR="000C688A">
        <w:rPr>
          <w:rFonts w:ascii="Times New Roman" w:hAnsi="Times New Roman" w:cs="Times New Roman"/>
          <w:sz w:val="24"/>
          <w:szCs w:val="24"/>
        </w:rPr>
        <w:t>privítal</w:t>
      </w:r>
      <w:r w:rsidR="00C7439C">
        <w:rPr>
          <w:rFonts w:ascii="Times New Roman" w:hAnsi="Times New Roman" w:cs="Times New Roman"/>
          <w:sz w:val="24"/>
          <w:szCs w:val="24"/>
        </w:rPr>
        <w:t xml:space="preserve"> všetkých zúčastnených</w:t>
      </w:r>
      <w:r w:rsidR="0013108B" w:rsidRPr="00A848B7">
        <w:rPr>
          <w:rFonts w:ascii="Times New Roman" w:hAnsi="Times New Roman" w:cs="Times New Roman"/>
          <w:sz w:val="24"/>
          <w:szCs w:val="24"/>
        </w:rPr>
        <w:t xml:space="preserve"> a</w:t>
      </w:r>
      <w:r w:rsidR="000C688A">
        <w:rPr>
          <w:rFonts w:ascii="Times New Roman" w:hAnsi="Times New Roman" w:cs="Times New Roman"/>
          <w:sz w:val="24"/>
          <w:szCs w:val="24"/>
        </w:rPr>
        <w:t> predal slovo p. Rybárovi, ktorý pr</w:t>
      </w:r>
      <w:r w:rsidR="00C7439C">
        <w:rPr>
          <w:rFonts w:ascii="Times New Roman" w:hAnsi="Times New Roman" w:cs="Times New Roman"/>
          <w:sz w:val="24"/>
          <w:szCs w:val="24"/>
        </w:rPr>
        <w:t xml:space="preserve">evedie účastníkov prezentáciou </w:t>
      </w:r>
      <w:r w:rsidR="0041344B">
        <w:rPr>
          <w:rFonts w:ascii="Times New Roman" w:hAnsi="Times New Roman" w:cs="Times New Roman"/>
          <w:sz w:val="24"/>
          <w:szCs w:val="24"/>
        </w:rPr>
        <w:t xml:space="preserve">horizontálneho projektového zámeru a prístupu k projektu pre dopytovú výzvu </w:t>
      </w:r>
      <w:r w:rsidR="00C7439C" w:rsidRPr="00C7439C">
        <w:rPr>
          <w:rFonts w:ascii="Times New Roman" w:hAnsi="Times New Roman" w:cs="Times New Roman"/>
          <w:sz w:val="24"/>
          <w:szCs w:val="24"/>
        </w:rPr>
        <w:t>„</w:t>
      </w:r>
      <w:r w:rsidR="00C7439C" w:rsidRPr="005A0758">
        <w:rPr>
          <w:rFonts w:ascii="Times New Roman" w:hAnsi="Times New Roman" w:cs="Times New Roman"/>
          <w:sz w:val="24"/>
          <w:szCs w:val="24"/>
        </w:rPr>
        <w:t xml:space="preserve">Rozvoj </w:t>
      </w:r>
      <w:proofErr w:type="spellStart"/>
      <w:r w:rsidR="00C7439C" w:rsidRPr="005A0758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="00C7439C" w:rsidRPr="005A0758">
        <w:rPr>
          <w:rFonts w:ascii="Times New Roman" w:hAnsi="Times New Roman" w:cs="Times New Roman"/>
          <w:sz w:val="24"/>
          <w:szCs w:val="24"/>
        </w:rPr>
        <w:t xml:space="preserve"> a úrovne informačnej a kybernetickej bezpečnosti v podsektore VS</w:t>
      </w:r>
      <w:r w:rsidR="00C7439C" w:rsidRPr="00C7439C">
        <w:rPr>
          <w:rFonts w:ascii="Times New Roman" w:hAnsi="Times New Roman" w:cs="Times New Roman"/>
          <w:sz w:val="24"/>
          <w:szCs w:val="24"/>
        </w:rPr>
        <w:t>“</w:t>
      </w:r>
      <w:r w:rsidR="0041344B">
        <w:rPr>
          <w:rFonts w:ascii="Times New Roman" w:hAnsi="Times New Roman" w:cs="Times New Roman"/>
          <w:sz w:val="24"/>
          <w:szCs w:val="24"/>
        </w:rPr>
        <w:t>.</w:t>
      </w:r>
    </w:p>
    <w:p w:rsidR="00C7439C" w:rsidRPr="00C7439C" w:rsidRDefault="00C7439C" w:rsidP="00C7439C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7439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K bodu 2:</w:t>
      </w:r>
    </w:p>
    <w:p w:rsidR="00A848B7" w:rsidRDefault="00C7439C" w:rsidP="005779E5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 privítal všetkých zúčastnených a</w:t>
      </w:r>
      <w:r w:rsidRPr="00C7439C">
        <w:rPr>
          <w:rFonts w:ascii="Times New Roman" w:hAnsi="Times New Roman" w:cs="Times New Roman"/>
          <w:sz w:val="24"/>
          <w:szCs w:val="24"/>
        </w:rPr>
        <w:t xml:space="preserve"> </w:t>
      </w:r>
      <w:r w:rsidR="000C688A">
        <w:rPr>
          <w:rFonts w:ascii="Times New Roman" w:hAnsi="Times New Roman" w:cs="Times New Roman"/>
          <w:sz w:val="24"/>
          <w:szCs w:val="24"/>
        </w:rPr>
        <w:t>navrhol aby otázky</w:t>
      </w:r>
      <w:r>
        <w:rPr>
          <w:rFonts w:ascii="Times New Roman" w:hAnsi="Times New Roman" w:cs="Times New Roman"/>
          <w:sz w:val="24"/>
          <w:szCs w:val="24"/>
        </w:rPr>
        <w:t>, ktoré majú alebo budú ma</w:t>
      </w:r>
      <w:r w:rsidR="00715C48">
        <w:rPr>
          <w:rFonts w:ascii="Times New Roman" w:hAnsi="Times New Roman" w:cs="Times New Roman"/>
          <w:sz w:val="24"/>
          <w:szCs w:val="24"/>
        </w:rPr>
        <w:t>ť k prezentácii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C688A">
        <w:rPr>
          <w:rFonts w:ascii="Times New Roman" w:hAnsi="Times New Roman" w:cs="Times New Roman"/>
          <w:sz w:val="24"/>
          <w:szCs w:val="24"/>
        </w:rPr>
        <w:t xml:space="preserve"> boli položené </w:t>
      </w:r>
      <w:r>
        <w:rPr>
          <w:rFonts w:ascii="Times New Roman" w:hAnsi="Times New Roman" w:cs="Times New Roman"/>
          <w:sz w:val="24"/>
          <w:szCs w:val="24"/>
        </w:rPr>
        <w:t xml:space="preserve">po skončení </w:t>
      </w:r>
      <w:r w:rsidR="00715C48">
        <w:rPr>
          <w:rFonts w:ascii="Times New Roman" w:hAnsi="Times New Roman" w:cs="Times New Roman"/>
          <w:sz w:val="24"/>
          <w:szCs w:val="24"/>
        </w:rPr>
        <w:t xml:space="preserve">prezentácie. </w:t>
      </w:r>
      <w:r>
        <w:rPr>
          <w:rFonts w:ascii="Times New Roman" w:hAnsi="Times New Roman" w:cs="Times New Roman"/>
          <w:sz w:val="24"/>
          <w:szCs w:val="24"/>
        </w:rPr>
        <w:t>P.</w:t>
      </w:r>
      <w:r w:rsidR="000E05A7">
        <w:rPr>
          <w:rFonts w:ascii="Times New Roman" w:hAnsi="Times New Roman" w:cs="Times New Roman"/>
          <w:sz w:val="24"/>
          <w:szCs w:val="24"/>
        </w:rPr>
        <w:t xml:space="preserve"> R</w:t>
      </w:r>
      <w:r w:rsidR="000C688A">
        <w:rPr>
          <w:rFonts w:ascii="Times New Roman" w:hAnsi="Times New Roman" w:cs="Times New Roman"/>
          <w:sz w:val="24"/>
          <w:szCs w:val="24"/>
        </w:rPr>
        <w:t xml:space="preserve">ybár </w:t>
      </w:r>
      <w:proofErr w:type="spellStart"/>
      <w:r w:rsidR="00715C48">
        <w:rPr>
          <w:rFonts w:ascii="Times New Roman" w:hAnsi="Times New Roman" w:cs="Times New Roman"/>
          <w:sz w:val="24"/>
          <w:szCs w:val="24"/>
        </w:rPr>
        <w:t>odprezentoval</w:t>
      </w:r>
      <w:proofErr w:type="spellEnd"/>
      <w:r w:rsidR="00715C48">
        <w:rPr>
          <w:rFonts w:ascii="Times New Roman" w:hAnsi="Times New Roman" w:cs="Times New Roman"/>
          <w:sz w:val="24"/>
          <w:szCs w:val="24"/>
        </w:rPr>
        <w:t xml:space="preserve"> </w:t>
      </w:r>
      <w:r w:rsidR="000E05A7">
        <w:rPr>
          <w:rFonts w:ascii="Times New Roman" w:hAnsi="Times New Roman" w:cs="Times New Roman"/>
          <w:sz w:val="24"/>
          <w:szCs w:val="24"/>
        </w:rPr>
        <w:t xml:space="preserve">prezentáciu, </w:t>
      </w:r>
      <w:r w:rsidR="00715C48">
        <w:rPr>
          <w:rFonts w:ascii="Times New Roman" w:hAnsi="Times New Roman" w:cs="Times New Roman"/>
          <w:sz w:val="24"/>
          <w:szCs w:val="24"/>
        </w:rPr>
        <w:t>ktorá bola zdieľaná všetkým zúčastneným a vysvetlil že,</w:t>
      </w:r>
      <w:r w:rsidR="0041344B">
        <w:rPr>
          <w:rFonts w:ascii="Times New Roman" w:hAnsi="Times New Roman" w:cs="Times New Roman"/>
          <w:sz w:val="24"/>
          <w:szCs w:val="24"/>
        </w:rPr>
        <w:t xml:space="preserve"> každá pripomienka, ktorá prišla od subjektov, bola náležite zapracovaná alebo vysvetlená a niektoré pripomienky od Slovensko.Digital boli zamietnuté. V </w:t>
      </w:r>
      <w:proofErr w:type="spellStart"/>
      <w:r w:rsidR="0041344B">
        <w:rPr>
          <w:rFonts w:ascii="Times New Roman" w:hAnsi="Times New Roman" w:cs="Times New Roman"/>
          <w:sz w:val="24"/>
          <w:szCs w:val="24"/>
        </w:rPr>
        <w:t>MetaIS</w:t>
      </w:r>
      <w:proofErr w:type="spellEnd"/>
      <w:r w:rsidR="0041344B">
        <w:rPr>
          <w:rFonts w:ascii="Times New Roman" w:hAnsi="Times New Roman" w:cs="Times New Roman"/>
          <w:sz w:val="24"/>
          <w:szCs w:val="24"/>
        </w:rPr>
        <w:t xml:space="preserve"> sú pripomienky sprístupnené, podotkol, že pri každej zamietnutej pripomienke je vysvetlenie prečo nebola pripomienka akceptovaná.  </w:t>
      </w:r>
      <w:r w:rsidR="00715C48">
        <w:rPr>
          <w:rFonts w:ascii="Times New Roman" w:hAnsi="Times New Roman" w:cs="Times New Roman"/>
          <w:sz w:val="24"/>
          <w:szCs w:val="24"/>
        </w:rPr>
        <w:t xml:space="preserve">Po ukončení prezentácie p. Rybár vyzval zúčastnených aby prešli k diskusii.  </w:t>
      </w:r>
    </w:p>
    <w:p w:rsidR="00715C48" w:rsidRPr="00715C48" w:rsidRDefault="00715C48" w:rsidP="00715C48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715C4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K bodu 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:</w:t>
      </w:r>
    </w:p>
    <w:p w:rsidR="000E05A7" w:rsidRDefault="00F37248" w:rsidP="007D33E4">
      <w:pPr>
        <w:autoSpaceDE w:val="0"/>
        <w:autoSpaceDN w:val="0"/>
        <w:spacing w:before="77" w:line="360" w:lineRule="auto"/>
        <w:ind w:right="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Diskusiu otvoril p.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Kopáčik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prvou otázkou o poradí otázok, ktoré budú kladené. </w:t>
      </w:r>
    </w:p>
    <w:p w:rsidR="00013B12" w:rsidRDefault="00F3724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 upovedomil zúčastnených, že necháva voľný priebeh kladeniu otázok z ich strany, stačí aby sa prihlásili o slovo a dodal, že p</w:t>
      </w:r>
      <w:r w:rsidR="00013B12">
        <w:rPr>
          <w:rFonts w:ascii="Times New Roman" w:hAnsi="Times New Roman" w:cs="Times New Roman"/>
          <w:sz w:val="24"/>
          <w:szCs w:val="24"/>
        </w:rPr>
        <w:t>rezentácia</w:t>
      </w:r>
      <w:r>
        <w:rPr>
          <w:rFonts w:ascii="Times New Roman" w:hAnsi="Times New Roman" w:cs="Times New Roman"/>
          <w:sz w:val="24"/>
          <w:szCs w:val="24"/>
        </w:rPr>
        <w:t xml:space="preserve">, ktorú </w:t>
      </w:r>
      <w:proofErr w:type="spellStart"/>
      <w:r>
        <w:rPr>
          <w:rFonts w:ascii="Times New Roman" w:hAnsi="Times New Roman" w:cs="Times New Roman"/>
          <w:sz w:val="24"/>
          <w:szCs w:val="24"/>
        </w:rPr>
        <w:t>odprezentoval</w:t>
      </w:r>
      <w:proofErr w:type="spellEnd"/>
      <w:r w:rsidR="00013B12">
        <w:rPr>
          <w:rFonts w:ascii="Times New Roman" w:hAnsi="Times New Roman" w:cs="Times New Roman"/>
          <w:sz w:val="24"/>
          <w:szCs w:val="24"/>
        </w:rPr>
        <w:t xml:space="preserve"> bude spríst</w:t>
      </w:r>
      <w:r>
        <w:rPr>
          <w:rFonts w:ascii="Times New Roman" w:hAnsi="Times New Roman" w:cs="Times New Roman"/>
          <w:sz w:val="24"/>
          <w:szCs w:val="24"/>
        </w:rPr>
        <w:t xml:space="preserve">upnená 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3B12" w:rsidRDefault="00013B12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Dopiráková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248">
        <w:rPr>
          <w:rFonts w:ascii="Times New Roman" w:hAnsi="Times New Roman" w:cs="Times New Roman"/>
          <w:sz w:val="24"/>
          <w:szCs w:val="24"/>
        </w:rPr>
        <w:t xml:space="preserve">sa prihlásila k slovu a </w:t>
      </w:r>
      <w:r w:rsidR="00715C48">
        <w:rPr>
          <w:rFonts w:ascii="Times New Roman" w:hAnsi="Times New Roman" w:cs="Times New Roman"/>
          <w:sz w:val="24"/>
          <w:szCs w:val="24"/>
        </w:rPr>
        <w:t>položila ot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15C4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ku </w:t>
      </w:r>
      <w:r w:rsidR="0041344B">
        <w:rPr>
          <w:rFonts w:ascii="Times New Roman" w:hAnsi="Times New Roman" w:cs="Times New Roman"/>
          <w:sz w:val="24"/>
          <w:szCs w:val="24"/>
        </w:rPr>
        <w:t>„</w:t>
      </w:r>
      <w:r w:rsidR="00410ABF">
        <w:rPr>
          <w:rFonts w:ascii="Times New Roman" w:hAnsi="Times New Roman" w:cs="Times New Roman"/>
          <w:sz w:val="24"/>
          <w:szCs w:val="24"/>
        </w:rPr>
        <w:t xml:space="preserve">V rámci sekundárnych aktivít </w:t>
      </w:r>
      <w:r>
        <w:rPr>
          <w:rFonts w:ascii="Times New Roman" w:hAnsi="Times New Roman" w:cs="Times New Roman"/>
          <w:sz w:val="24"/>
          <w:szCs w:val="24"/>
        </w:rPr>
        <w:t xml:space="preserve">aký </w:t>
      </w:r>
      <w:proofErr w:type="spellStart"/>
      <w:r w:rsidR="00715C48">
        <w:rPr>
          <w:rFonts w:ascii="Times New Roman" w:hAnsi="Times New Roman" w:cs="Times New Roman"/>
          <w:sz w:val="24"/>
          <w:szCs w:val="24"/>
        </w:rPr>
        <w:t>budget</w:t>
      </w:r>
      <w:proofErr w:type="spellEnd"/>
      <w:r w:rsidR="00715C48">
        <w:rPr>
          <w:rFonts w:ascii="Times New Roman" w:hAnsi="Times New Roman" w:cs="Times New Roman"/>
          <w:sz w:val="24"/>
          <w:szCs w:val="24"/>
        </w:rPr>
        <w:t xml:space="preserve"> bude vyčlenený na Dopytovú výzvu? M</w:t>
      </w:r>
      <w:r>
        <w:rPr>
          <w:rFonts w:ascii="Times New Roman" w:hAnsi="Times New Roman" w:cs="Times New Roman"/>
          <w:sz w:val="24"/>
          <w:szCs w:val="24"/>
        </w:rPr>
        <w:t xml:space="preserve">ôžu </w:t>
      </w:r>
      <w:r w:rsidR="00715C48">
        <w:rPr>
          <w:rFonts w:ascii="Times New Roman" w:hAnsi="Times New Roman" w:cs="Times New Roman"/>
          <w:sz w:val="24"/>
          <w:szCs w:val="24"/>
        </w:rPr>
        <w:t xml:space="preserve">subjekty </w:t>
      </w:r>
      <w:r>
        <w:rPr>
          <w:rFonts w:ascii="Times New Roman" w:hAnsi="Times New Roman" w:cs="Times New Roman"/>
          <w:sz w:val="24"/>
          <w:szCs w:val="24"/>
        </w:rPr>
        <w:t>žiadať o viac SW, H</w:t>
      </w:r>
      <w:r w:rsidR="00715C4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?</w:t>
      </w:r>
      <w:r w:rsidR="00715C48">
        <w:rPr>
          <w:rFonts w:ascii="Times New Roman" w:hAnsi="Times New Roman" w:cs="Times New Roman"/>
          <w:sz w:val="24"/>
          <w:szCs w:val="24"/>
        </w:rPr>
        <w:t xml:space="preserve"> </w:t>
      </w:r>
      <w:r w:rsidR="00F37248">
        <w:rPr>
          <w:rFonts w:ascii="Times New Roman" w:hAnsi="Times New Roman" w:cs="Times New Roman"/>
          <w:sz w:val="24"/>
          <w:szCs w:val="24"/>
        </w:rPr>
        <w:t>B</w:t>
      </w:r>
      <w:r w:rsidR="00715C48">
        <w:rPr>
          <w:rFonts w:ascii="Times New Roman" w:hAnsi="Times New Roman" w:cs="Times New Roman"/>
          <w:sz w:val="24"/>
          <w:szCs w:val="24"/>
        </w:rPr>
        <w:t>ude sa dokladovať aj výstupná správa?</w:t>
      </w:r>
    </w:p>
    <w:p w:rsidR="00901F62" w:rsidRDefault="00715C4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p. R</w:t>
      </w:r>
      <w:r w:rsidR="00013B12">
        <w:rPr>
          <w:rFonts w:ascii="Times New Roman" w:hAnsi="Times New Roman" w:cs="Times New Roman"/>
          <w:sz w:val="24"/>
          <w:szCs w:val="24"/>
        </w:rPr>
        <w:t xml:space="preserve">ybár </w:t>
      </w:r>
      <w:r w:rsidR="00410AB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F62">
        <w:rPr>
          <w:rFonts w:ascii="Times New Roman" w:hAnsi="Times New Roman" w:cs="Times New Roman"/>
          <w:sz w:val="24"/>
          <w:szCs w:val="24"/>
        </w:rPr>
        <w:t>V</w:t>
      </w:r>
      <w:r w:rsidR="00410ABF">
        <w:rPr>
          <w:rFonts w:ascii="Times New Roman" w:hAnsi="Times New Roman" w:cs="Times New Roman"/>
          <w:sz w:val="24"/>
          <w:szCs w:val="24"/>
        </w:rPr>
        <w:t xml:space="preserve"> rámci </w:t>
      </w:r>
      <w:r w:rsidR="00901F62">
        <w:rPr>
          <w:rFonts w:ascii="Times New Roman" w:hAnsi="Times New Roman" w:cs="Times New Roman"/>
          <w:sz w:val="24"/>
          <w:szCs w:val="24"/>
        </w:rPr>
        <w:t xml:space="preserve">rozpočtu 5 miliónov € </w:t>
      </w:r>
      <w:r w:rsidR="0023403F">
        <w:rPr>
          <w:rFonts w:ascii="Times New Roman" w:hAnsi="Times New Roman" w:cs="Times New Roman"/>
          <w:sz w:val="24"/>
          <w:szCs w:val="24"/>
        </w:rPr>
        <w:t xml:space="preserve">budú mať </w:t>
      </w:r>
      <w:r w:rsidR="00901F62">
        <w:rPr>
          <w:rFonts w:ascii="Times New Roman" w:hAnsi="Times New Roman" w:cs="Times New Roman"/>
          <w:sz w:val="24"/>
          <w:szCs w:val="24"/>
        </w:rPr>
        <w:t>inštitúcie možnosť požiadať o sumu do výšky</w:t>
      </w:r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901F62">
        <w:rPr>
          <w:rFonts w:ascii="Times New Roman" w:hAnsi="Times New Roman" w:cs="Times New Roman"/>
          <w:sz w:val="24"/>
          <w:szCs w:val="24"/>
        </w:rPr>
        <w:t xml:space="preserve"> tisíc €. Záleží od záujmu o Dopytovú výzvu,</w:t>
      </w:r>
      <w:r w:rsidR="00013B12">
        <w:rPr>
          <w:rFonts w:ascii="Times New Roman" w:hAnsi="Times New Roman" w:cs="Times New Roman"/>
          <w:sz w:val="24"/>
          <w:szCs w:val="24"/>
        </w:rPr>
        <w:t xml:space="preserve"> </w:t>
      </w:r>
      <w:r w:rsidR="00901F62">
        <w:rPr>
          <w:rFonts w:ascii="Times New Roman" w:hAnsi="Times New Roman" w:cs="Times New Roman"/>
          <w:sz w:val="24"/>
          <w:szCs w:val="24"/>
        </w:rPr>
        <w:t>ak sa prihlási málo inštitúcií bude to limitované na jednu inštitúciu vo výške 500 tisíc €. Inštitúcie môžu žiadať aj o viac softvérov</w:t>
      </w:r>
      <w:r w:rsidR="0023403F">
        <w:rPr>
          <w:rFonts w:ascii="Times New Roman" w:hAnsi="Times New Roman" w:cs="Times New Roman"/>
          <w:sz w:val="24"/>
          <w:szCs w:val="24"/>
        </w:rPr>
        <w:t xml:space="preserve"> </w:t>
      </w:r>
      <w:r w:rsidR="00901F62">
        <w:rPr>
          <w:rFonts w:ascii="Times New Roman" w:hAnsi="Times New Roman" w:cs="Times New Roman"/>
          <w:sz w:val="24"/>
          <w:szCs w:val="24"/>
        </w:rPr>
        <w:t>a hardvérov, ak budú vedieť preukázať z analýzy rizík</w:t>
      </w:r>
      <w:r w:rsidR="0023403F">
        <w:rPr>
          <w:rFonts w:ascii="Times New Roman" w:hAnsi="Times New Roman" w:cs="Times New Roman"/>
          <w:sz w:val="24"/>
          <w:szCs w:val="24"/>
        </w:rPr>
        <w:t>,</w:t>
      </w:r>
      <w:r w:rsidR="00901F62">
        <w:rPr>
          <w:rFonts w:ascii="Times New Roman" w:hAnsi="Times New Roman" w:cs="Times New Roman"/>
          <w:sz w:val="24"/>
          <w:szCs w:val="24"/>
        </w:rPr>
        <w:t xml:space="preserve"> že potrebujú iné opatrenia a budú vedieť preukázať ich efektívnosť.</w:t>
      </w:r>
      <w:r w:rsidR="0023403F">
        <w:rPr>
          <w:rFonts w:ascii="Times New Roman" w:hAnsi="Times New Roman" w:cs="Times New Roman"/>
          <w:sz w:val="24"/>
          <w:szCs w:val="24"/>
        </w:rPr>
        <w:t xml:space="preserve"> Hodnotiť to bude Sekcia kybernetickej bezpečnosti</w:t>
      </w:r>
      <w:r w:rsidR="00901F62">
        <w:rPr>
          <w:rFonts w:ascii="Times New Roman" w:hAnsi="Times New Roman" w:cs="Times New Roman"/>
          <w:sz w:val="24"/>
          <w:szCs w:val="24"/>
        </w:rPr>
        <w:t xml:space="preserve"> a zároveň hodnotitelia v procese žiadosti o</w:t>
      </w:r>
      <w:r w:rsidR="0023403F">
        <w:rPr>
          <w:rFonts w:ascii="Times New Roman" w:hAnsi="Times New Roman" w:cs="Times New Roman"/>
          <w:sz w:val="24"/>
          <w:szCs w:val="24"/>
        </w:rPr>
        <w:t> NFP. Následne m</w:t>
      </w:r>
      <w:r w:rsidR="00901F62">
        <w:rPr>
          <w:rFonts w:ascii="Times New Roman" w:hAnsi="Times New Roman" w:cs="Times New Roman"/>
          <w:sz w:val="24"/>
          <w:szCs w:val="24"/>
        </w:rPr>
        <w:t>ôžete žiadať aj o iné opatrenia do predpokladanej výšky 500 tisíc €.</w:t>
      </w:r>
      <w:r w:rsidR="00234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F62" w:rsidRDefault="0023403F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Pán Rybár oboznámil účastníkov s novinkou, že povinnou prílohou </w:t>
      </w:r>
      <w:r w:rsidR="00BF7B1C">
        <w:rPr>
          <w:rFonts w:ascii="Times New Roman" w:hAnsi="Times New Roman" w:cs="Times New Roman"/>
          <w:sz w:val="24"/>
          <w:szCs w:val="24"/>
        </w:rPr>
        <w:t xml:space="preserve">Dopytovej výzvy </w:t>
      </w:r>
      <w:r>
        <w:rPr>
          <w:rFonts w:ascii="Times New Roman" w:hAnsi="Times New Roman" w:cs="Times New Roman"/>
          <w:sz w:val="24"/>
          <w:szCs w:val="24"/>
        </w:rPr>
        <w:t>bude súhlas Sekcie kybernetickej bezpečnosti. Predtým ako budú inštitúcie žiadať o Dopytovú výzvu predložia stručný projektový zámer</w:t>
      </w:r>
      <w:r w:rsidR="009C2BBC">
        <w:rPr>
          <w:rFonts w:ascii="Times New Roman" w:hAnsi="Times New Roman" w:cs="Times New Roman"/>
          <w:sz w:val="24"/>
          <w:szCs w:val="24"/>
        </w:rPr>
        <w:t xml:space="preserve">, čo chcú realizovať. V prípade, </w:t>
      </w:r>
      <w:r>
        <w:rPr>
          <w:rFonts w:ascii="Times New Roman" w:hAnsi="Times New Roman" w:cs="Times New Roman"/>
          <w:sz w:val="24"/>
          <w:szCs w:val="24"/>
        </w:rPr>
        <w:t>ak chcú sekund</w:t>
      </w:r>
      <w:r w:rsidR="00BF7B1C">
        <w:rPr>
          <w:rFonts w:ascii="Times New Roman" w:hAnsi="Times New Roman" w:cs="Times New Roman"/>
          <w:sz w:val="24"/>
          <w:szCs w:val="24"/>
        </w:rPr>
        <w:t>árne opatrenia, S</w:t>
      </w:r>
      <w:r>
        <w:rPr>
          <w:rFonts w:ascii="Times New Roman" w:hAnsi="Times New Roman" w:cs="Times New Roman"/>
          <w:sz w:val="24"/>
          <w:szCs w:val="24"/>
        </w:rPr>
        <w:t xml:space="preserve">ekcia kybernetickej bezpečnosti si pozrie ich analýzu rizík plus prípadne ďalšie oblasti, ktoré spomenul v prezentácii. Na základe konzultácie SKB so žiadateľom sa vyhodnotí či je reálne to čo žiadateľ navrhuje. </w:t>
      </w:r>
    </w:p>
    <w:p w:rsidR="00BF7B1C" w:rsidRDefault="00BF7B1C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Dopiráková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Bude sa dokladovať aj Výstupná správa z auditu kybernetickej bezpečnosti?</w:t>
      </w:r>
    </w:p>
    <w:p w:rsidR="00BF7B1C" w:rsidRDefault="00BF7B1C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Rybár – Nie,  ak ju budete mať bude to prínosné ale podmienkou to nebude. </w:t>
      </w:r>
    </w:p>
    <w:p w:rsidR="00013B12" w:rsidRDefault="00F3724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13B12">
        <w:rPr>
          <w:rFonts w:ascii="Times New Roman" w:hAnsi="Times New Roman" w:cs="Times New Roman"/>
          <w:sz w:val="24"/>
          <w:szCs w:val="24"/>
        </w:rPr>
        <w:t xml:space="preserve">. Odor – </w:t>
      </w:r>
      <w:r w:rsidR="00BF7B1C">
        <w:rPr>
          <w:rFonts w:ascii="Times New Roman" w:hAnsi="Times New Roman" w:cs="Times New Roman"/>
          <w:sz w:val="24"/>
          <w:szCs w:val="24"/>
        </w:rPr>
        <w:t>V prípade ak má ministerstvo napríklad</w:t>
      </w:r>
      <w:r w:rsidR="00013B12">
        <w:rPr>
          <w:rFonts w:ascii="Times New Roman" w:hAnsi="Times New Roman" w:cs="Times New Roman"/>
          <w:sz w:val="24"/>
          <w:szCs w:val="24"/>
        </w:rPr>
        <w:t xml:space="preserve"> 60 organizácií, </w:t>
      </w:r>
      <w:r w:rsidR="00BF7B1C">
        <w:rPr>
          <w:rFonts w:ascii="Times New Roman" w:hAnsi="Times New Roman" w:cs="Times New Roman"/>
          <w:sz w:val="24"/>
          <w:szCs w:val="24"/>
        </w:rPr>
        <w:t>ktoré sú základnou službou, vieme ich v tomto projekte obsiahnuť? M</w:t>
      </w:r>
      <w:r w:rsidR="00013B12">
        <w:rPr>
          <w:rFonts w:ascii="Times New Roman" w:hAnsi="Times New Roman" w:cs="Times New Roman"/>
          <w:sz w:val="24"/>
          <w:szCs w:val="24"/>
        </w:rPr>
        <w:t>ôžu</w:t>
      </w:r>
      <w:r w:rsidR="00BF7B1C">
        <w:rPr>
          <w:rFonts w:ascii="Times New Roman" w:hAnsi="Times New Roman" w:cs="Times New Roman"/>
          <w:sz w:val="24"/>
          <w:szCs w:val="24"/>
        </w:rPr>
        <w:t xml:space="preserve"> sa</w:t>
      </w:r>
      <w:r w:rsidR="00013B12">
        <w:rPr>
          <w:rFonts w:ascii="Times New Roman" w:hAnsi="Times New Roman" w:cs="Times New Roman"/>
          <w:sz w:val="24"/>
          <w:szCs w:val="24"/>
        </w:rPr>
        <w:t xml:space="preserve"> </w:t>
      </w:r>
      <w:r w:rsidR="00BF7B1C">
        <w:rPr>
          <w:rFonts w:ascii="Times New Roman" w:hAnsi="Times New Roman" w:cs="Times New Roman"/>
          <w:sz w:val="24"/>
          <w:szCs w:val="24"/>
        </w:rPr>
        <w:t xml:space="preserve">prihlásiť samostatne </w:t>
      </w:r>
      <w:r w:rsidR="00013B12">
        <w:rPr>
          <w:rFonts w:ascii="Times New Roman" w:hAnsi="Times New Roman" w:cs="Times New Roman"/>
          <w:sz w:val="24"/>
          <w:szCs w:val="24"/>
        </w:rPr>
        <w:t>ale</w:t>
      </w:r>
      <w:r w:rsidR="00BF7B1C">
        <w:rPr>
          <w:rFonts w:ascii="Times New Roman" w:hAnsi="Times New Roman" w:cs="Times New Roman"/>
          <w:sz w:val="24"/>
          <w:szCs w:val="24"/>
        </w:rPr>
        <w:t>bo</w:t>
      </w:r>
      <w:r w:rsidR="00013B12">
        <w:rPr>
          <w:rFonts w:ascii="Times New Roman" w:hAnsi="Times New Roman" w:cs="Times New Roman"/>
          <w:sz w:val="24"/>
          <w:szCs w:val="24"/>
        </w:rPr>
        <w:t xml:space="preserve"> môžu aj cez ministerstvo?</w:t>
      </w:r>
    </w:p>
    <w:p w:rsidR="00BF7B1C" w:rsidRDefault="00BF7B1C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 – Podriadené organizácie môžu žiadať prostredníctvom ministerstva, alebo ak majú samostatné IČO a sú samostatné môžu žiadať aj samostatne.</w:t>
      </w:r>
    </w:p>
    <w:p w:rsidR="00C94F80" w:rsidRDefault="00BF7B1C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Odor</w:t>
      </w:r>
      <w:r w:rsidR="00C94F80">
        <w:rPr>
          <w:rFonts w:ascii="Times New Roman" w:hAnsi="Times New Roman" w:cs="Times New Roman"/>
          <w:sz w:val="24"/>
          <w:szCs w:val="24"/>
        </w:rPr>
        <w:t xml:space="preserve"> – doplňujúca otázka ku dopytovým výzvam - Ak samostatná</w:t>
      </w:r>
      <w:r w:rsidR="00013B12">
        <w:rPr>
          <w:rFonts w:ascii="Times New Roman" w:hAnsi="Times New Roman" w:cs="Times New Roman"/>
          <w:sz w:val="24"/>
          <w:szCs w:val="24"/>
        </w:rPr>
        <w:t xml:space="preserve"> organizácia dostane </w:t>
      </w:r>
      <w:r w:rsidR="00C94F80">
        <w:rPr>
          <w:rFonts w:ascii="Times New Roman" w:hAnsi="Times New Roman" w:cs="Times New Roman"/>
          <w:sz w:val="24"/>
          <w:szCs w:val="24"/>
        </w:rPr>
        <w:t xml:space="preserve">finančný </w:t>
      </w:r>
      <w:r w:rsidR="00013B12">
        <w:rPr>
          <w:rFonts w:ascii="Times New Roman" w:hAnsi="Times New Roman" w:cs="Times New Roman"/>
          <w:sz w:val="24"/>
          <w:szCs w:val="24"/>
        </w:rPr>
        <w:t>prí</w:t>
      </w:r>
      <w:r w:rsidR="00C94F80">
        <w:rPr>
          <w:rFonts w:ascii="Times New Roman" w:hAnsi="Times New Roman" w:cs="Times New Roman"/>
          <w:sz w:val="24"/>
          <w:szCs w:val="24"/>
        </w:rPr>
        <w:t xml:space="preserve">spevok, nebude to centralizované, napríklad že MIRRI </w:t>
      </w:r>
      <w:proofErr w:type="spellStart"/>
      <w:r w:rsidR="00C94F80">
        <w:rPr>
          <w:rFonts w:ascii="Times New Roman" w:hAnsi="Times New Roman" w:cs="Times New Roman"/>
          <w:sz w:val="24"/>
          <w:szCs w:val="24"/>
        </w:rPr>
        <w:t>vysúťaží</w:t>
      </w:r>
      <w:proofErr w:type="spellEnd"/>
      <w:r w:rsidR="00C94F80">
        <w:rPr>
          <w:rFonts w:ascii="Times New Roman" w:hAnsi="Times New Roman" w:cs="Times New Roman"/>
          <w:sz w:val="24"/>
          <w:szCs w:val="24"/>
        </w:rPr>
        <w:t xml:space="preserve"> napríklad 5 dodávateľov a uzavrie rámcovú zmluvu? </w:t>
      </w:r>
    </w:p>
    <w:p w:rsidR="00013B12" w:rsidRDefault="00C94F80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Rybár – Nie, každý si bude realizovať verejné obstarávanie sám. </w:t>
      </w:r>
      <w:r w:rsidR="00013B12">
        <w:rPr>
          <w:rFonts w:ascii="Times New Roman" w:hAnsi="Times New Roman" w:cs="Times New Roman"/>
          <w:sz w:val="24"/>
          <w:szCs w:val="24"/>
        </w:rPr>
        <w:t>MIRRI poskytne šablónu na vyhlásenie VO</w:t>
      </w:r>
      <w:r>
        <w:rPr>
          <w:rFonts w:ascii="Times New Roman" w:hAnsi="Times New Roman" w:cs="Times New Roman"/>
          <w:sz w:val="24"/>
          <w:szCs w:val="24"/>
        </w:rPr>
        <w:t xml:space="preserve">, ktorú môžu žiadatelia použiť. Stačí vložiť iba veci, ktoré chcú </w:t>
      </w:r>
      <w:r w:rsidR="00013B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Dopytovej výzvy realizovať, prípadne zmeniť hlavičku a následne by mal byť dokument pripravený na vyhlásenie verejného obstarávania. </w:t>
      </w:r>
    </w:p>
    <w:p w:rsidR="00C94F80" w:rsidRDefault="00FF1572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</w:t>
      </w:r>
      <w:r w:rsidR="00C94F80">
        <w:rPr>
          <w:rFonts w:ascii="Times New Roman" w:hAnsi="Times New Roman" w:cs="Times New Roman"/>
          <w:sz w:val="24"/>
          <w:szCs w:val="24"/>
        </w:rPr>
        <w:t>ochválil prístup vnímania dopytovej výzvy ako projektu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94F80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>,</w:t>
      </w:r>
      <w:r w:rsidR="00C94F80">
        <w:rPr>
          <w:rFonts w:ascii="Times New Roman" w:hAnsi="Times New Roman" w:cs="Times New Roman"/>
          <w:sz w:val="24"/>
          <w:szCs w:val="24"/>
        </w:rPr>
        <w:t xml:space="preserve"> že je pre dopytovú výzvu vypracovaná štúdia uskutočniteľnosti. Následne požiadal o vysvetlenie celej situácie, </w:t>
      </w:r>
      <w:r>
        <w:rPr>
          <w:rFonts w:ascii="Times New Roman" w:hAnsi="Times New Roman" w:cs="Times New Roman"/>
          <w:sz w:val="24"/>
          <w:szCs w:val="24"/>
        </w:rPr>
        <w:t xml:space="preserve">a položil viacero otázok: „V štúdii uskutočniteľnosti sa spomína, že ste vychádzali z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dotazníku, budú </w:t>
      </w:r>
      <w:r w:rsidR="00C94F80">
        <w:rPr>
          <w:rFonts w:ascii="Times New Roman" w:hAnsi="Times New Roman" w:cs="Times New Roman"/>
          <w:sz w:val="24"/>
          <w:szCs w:val="24"/>
        </w:rPr>
        <w:t>výsledky z</w:t>
      </w:r>
      <w:r>
        <w:rPr>
          <w:rFonts w:ascii="Times New Roman" w:hAnsi="Times New Roman" w:cs="Times New Roman"/>
          <w:sz w:val="24"/>
          <w:szCs w:val="24"/>
        </w:rPr>
        <w:t xml:space="preserve"> doterajších </w:t>
      </w:r>
      <w:proofErr w:type="spellStart"/>
      <w:r w:rsidR="00C94F80"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 w:rsidR="00C94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dotazníkov dostupné?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Zaujímalo by ma tiež zhodnotenie za celú verejnú správu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oblasti. Zameriavate sa len na ústredné orgány alebo najväčšie inštitúcie ale čo tie ostatné inštitúcie? Kto môžu byť oprávnení žiadatelia dopytovej výzvy? Aký pokrok v 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oblasti, v oblasti kybernetickej bezpečnosti chceme dosiahnuť?“</w:t>
      </w:r>
    </w:p>
    <w:p w:rsidR="00937598" w:rsidRDefault="00013B12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Rybár – </w:t>
      </w:r>
      <w:r w:rsidR="00FF1572">
        <w:rPr>
          <w:rFonts w:ascii="Times New Roman" w:hAnsi="Times New Roman" w:cs="Times New Roman"/>
          <w:sz w:val="24"/>
          <w:szCs w:val="24"/>
        </w:rPr>
        <w:t xml:space="preserve">Áno, realizujeme </w:t>
      </w:r>
      <w:proofErr w:type="spellStart"/>
      <w:r w:rsidR="00FF1572"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dotazníky</w:t>
      </w:r>
      <w:r w:rsidR="00FF1572">
        <w:rPr>
          <w:rFonts w:ascii="Times New Roman" w:hAnsi="Times New Roman" w:cs="Times New Roman"/>
          <w:sz w:val="24"/>
          <w:szCs w:val="24"/>
        </w:rPr>
        <w:t xml:space="preserve">, zatiaľ z nich nemáme výsledky pretože sú v procese distribúcie jednotlivým inštitúciám. </w:t>
      </w:r>
      <w:r w:rsidR="00937598">
        <w:rPr>
          <w:rFonts w:ascii="Times New Roman" w:hAnsi="Times New Roman" w:cs="Times New Roman"/>
          <w:sz w:val="24"/>
          <w:szCs w:val="24"/>
        </w:rPr>
        <w:t xml:space="preserve">Očakávame, že informácie z dotazníkov budeme mať spracované do mesiaca. </w:t>
      </w:r>
      <w:r w:rsidR="00444DDD">
        <w:rPr>
          <w:rFonts w:ascii="Times New Roman" w:hAnsi="Times New Roman" w:cs="Times New Roman"/>
          <w:sz w:val="24"/>
          <w:szCs w:val="24"/>
        </w:rPr>
        <w:t xml:space="preserve">Ak budeme mať výsledky, nebudeme zverejňovať celé výsledky pretože sú to citlivé informácie. Ale agregátna informácia bude poskytnutá. </w:t>
      </w:r>
      <w:r w:rsidR="00937598">
        <w:rPr>
          <w:rFonts w:ascii="Times New Roman" w:hAnsi="Times New Roman" w:cs="Times New Roman"/>
          <w:sz w:val="24"/>
          <w:szCs w:val="24"/>
        </w:rPr>
        <w:t>Pri príprave dopytovej výzvy a </w:t>
      </w:r>
      <w:proofErr w:type="spellStart"/>
      <w:r w:rsidR="00896D72">
        <w:rPr>
          <w:rFonts w:ascii="Times New Roman" w:hAnsi="Times New Roman" w:cs="Times New Roman"/>
          <w:sz w:val="24"/>
          <w:szCs w:val="24"/>
        </w:rPr>
        <w:t>Cost</w:t>
      </w:r>
      <w:proofErr w:type="spellEnd"/>
      <w:r w:rsidR="00896D72">
        <w:rPr>
          <w:rFonts w:ascii="Times New Roman" w:hAnsi="Times New Roman" w:cs="Times New Roman"/>
          <w:sz w:val="24"/>
          <w:szCs w:val="24"/>
        </w:rPr>
        <w:t xml:space="preserve"> Benefit A</w:t>
      </w:r>
      <w:r w:rsidR="0066069C">
        <w:rPr>
          <w:rFonts w:ascii="Times New Roman" w:hAnsi="Times New Roman" w:cs="Times New Roman"/>
          <w:sz w:val="24"/>
          <w:szCs w:val="24"/>
        </w:rPr>
        <w:t>nalýzy</w:t>
      </w:r>
      <w:r w:rsidR="00937598">
        <w:rPr>
          <w:rFonts w:ascii="Times New Roman" w:hAnsi="Times New Roman" w:cs="Times New Roman"/>
          <w:sz w:val="24"/>
          <w:szCs w:val="24"/>
        </w:rPr>
        <w:t xml:space="preserve"> sme prechádzali centrálny register zmlúv a hľadali sme koľko stojí implementácia takýchto opatrení. Tým, že </w:t>
      </w:r>
      <w:r w:rsidR="0066069C">
        <w:rPr>
          <w:rFonts w:ascii="Times New Roman" w:hAnsi="Times New Roman" w:cs="Times New Roman"/>
          <w:sz w:val="24"/>
          <w:szCs w:val="24"/>
        </w:rPr>
        <w:t xml:space="preserve">je nedostatok </w:t>
      </w:r>
      <w:r w:rsidR="00937598">
        <w:rPr>
          <w:rFonts w:ascii="Times New Roman" w:hAnsi="Times New Roman" w:cs="Times New Roman"/>
          <w:sz w:val="24"/>
          <w:szCs w:val="24"/>
        </w:rPr>
        <w:t>odborníkov v</w:t>
      </w:r>
      <w:r w:rsidR="0066069C">
        <w:rPr>
          <w:rFonts w:ascii="Times New Roman" w:hAnsi="Times New Roman" w:cs="Times New Roman"/>
          <w:sz w:val="24"/>
          <w:szCs w:val="24"/>
        </w:rPr>
        <w:t> </w:t>
      </w:r>
      <w:r w:rsidR="00937598">
        <w:rPr>
          <w:rFonts w:ascii="Times New Roman" w:hAnsi="Times New Roman" w:cs="Times New Roman"/>
          <w:sz w:val="24"/>
          <w:szCs w:val="24"/>
        </w:rPr>
        <w:t>tejto oblasti</w:t>
      </w:r>
      <w:r w:rsidR="0066069C">
        <w:rPr>
          <w:rFonts w:ascii="Times New Roman" w:hAnsi="Times New Roman" w:cs="Times New Roman"/>
          <w:sz w:val="24"/>
          <w:szCs w:val="24"/>
        </w:rPr>
        <w:t>,</w:t>
      </w:r>
      <w:r w:rsidR="00937598">
        <w:rPr>
          <w:rFonts w:ascii="Times New Roman" w:hAnsi="Times New Roman" w:cs="Times New Roman"/>
          <w:sz w:val="24"/>
          <w:szCs w:val="24"/>
        </w:rPr>
        <w:t xml:space="preserve"> </w:t>
      </w:r>
      <w:r w:rsidR="0066069C">
        <w:rPr>
          <w:rFonts w:ascii="Times New Roman" w:hAnsi="Times New Roman" w:cs="Times New Roman"/>
          <w:sz w:val="24"/>
          <w:szCs w:val="24"/>
        </w:rPr>
        <w:t xml:space="preserve">pravdepodobne drvivá väčšina inštitúcií si to bude realizovať za externej podpory. Preto MIRRI realizuje </w:t>
      </w:r>
      <w:proofErr w:type="spellStart"/>
      <w:r w:rsidR="0066069C"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 w:rsidR="0066069C">
        <w:rPr>
          <w:rFonts w:ascii="Times New Roman" w:hAnsi="Times New Roman" w:cs="Times New Roman"/>
          <w:sz w:val="24"/>
          <w:szCs w:val="24"/>
        </w:rPr>
        <w:t xml:space="preserve"> dotazník, aby sme zistili reálny stav v oblasti kybernetickej bezpečnosti vo verejnej správe. </w:t>
      </w:r>
      <w:r w:rsidR="00444DDD">
        <w:rPr>
          <w:rFonts w:ascii="Times New Roman" w:hAnsi="Times New Roman" w:cs="Times New Roman"/>
          <w:sz w:val="24"/>
          <w:szCs w:val="24"/>
        </w:rPr>
        <w:t xml:space="preserve">Oprávneným žiadateľom sú ústredné orgány a podriadené organizácie, boli zvolené preto, pretože v tejto oblasti očakávame najväčší </w:t>
      </w:r>
      <w:proofErr w:type="spellStart"/>
      <w:r w:rsidR="00444DDD">
        <w:rPr>
          <w:rFonts w:ascii="Times New Roman" w:hAnsi="Times New Roman" w:cs="Times New Roman"/>
          <w:sz w:val="24"/>
          <w:szCs w:val="24"/>
        </w:rPr>
        <w:t>impact</w:t>
      </w:r>
      <w:proofErr w:type="spellEnd"/>
      <w:r w:rsidR="00444DDD">
        <w:rPr>
          <w:rFonts w:ascii="Times New Roman" w:hAnsi="Times New Roman" w:cs="Times New Roman"/>
          <w:sz w:val="24"/>
          <w:szCs w:val="24"/>
        </w:rPr>
        <w:t xml:space="preserve">. V prípade však, že bude záujem, MIRRI bude vyvíjať aktivity aby bola takáto dopytová výzva otvorená aj širšiemu okruhu inštitúcií. </w:t>
      </w:r>
      <w:r w:rsidR="0066069C">
        <w:rPr>
          <w:rFonts w:ascii="Times New Roman" w:hAnsi="Times New Roman" w:cs="Times New Roman"/>
          <w:sz w:val="24"/>
          <w:szCs w:val="24"/>
        </w:rPr>
        <w:t>P</w:t>
      </w:r>
      <w:r w:rsidR="00444DDD">
        <w:rPr>
          <w:rFonts w:ascii="Times New Roman" w:hAnsi="Times New Roman" w:cs="Times New Roman"/>
          <w:sz w:val="24"/>
          <w:szCs w:val="24"/>
        </w:rPr>
        <w:t>ripomien</w:t>
      </w:r>
      <w:r w:rsidR="0066069C">
        <w:rPr>
          <w:rFonts w:ascii="Times New Roman" w:hAnsi="Times New Roman" w:cs="Times New Roman"/>
          <w:sz w:val="24"/>
          <w:szCs w:val="24"/>
        </w:rPr>
        <w:t>ky zo st</w:t>
      </w:r>
      <w:r w:rsidR="00896D72">
        <w:rPr>
          <w:rFonts w:ascii="Times New Roman" w:hAnsi="Times New Roman" w:cs="Times New Roman"/>
          <w:sz w:val="24"/>
          <w:szCs w:val="24"/>
        </w:rPr>
        <w:t xml:space="preserve">rany </w:t>
      </w:r>
      <w:proofErr w:type="spellStart"/>
      <w:r w:rsidR="00896D72">
        <w:rPr>
          <w:rFonts w:ascii="Times New Roman" w:hAnsi="Times New Roman" w:cs="Times New Roman"/>
          <w:sz w:val="24"/>
          <w:szCs w:val="24"/>
        </w:rPr>
        <w:t>Slovensko.Digital</w:t>
      </w:r>
      <w:proofErr w:type="spellEnd"/>
      <w:r w:rsidR="00896D72">
        <w:rPr>
          <w:rFonts w:ascii="Times New Roman" w:hAnsi="Times New Roman" w:cs="Times New Roman"/>
          <w:sz w:val="24"/>
          <w:szCs w:val="24"/>
        </w:rPr>
        <w:t xml:space="preserve"> ku </w:t>
      </w:r>
      <w:proofErr w:type="spellStart"/>
      <w:r w:rsidR="00896D72">
        <w:rPr>
          <w:rFonts w:ascii="Times New Roman" w:hAnsi="Times New Roman" w:cs="Times New Roman"/>
          <w:sz w:val="24"/>
          <w:szCs w:val="24"/>
        </w:rPr>
        <w:t>Cost</w:t>
      </w:r>
      <w:proofErr w:type="spellEnd"/>
      <w:r w:rsidR="00896D72">
        <w:rPr>
          <w:rFonts w:ascii="Times New Roman" w:hAnsi="Times New Roman" w:cs="Times New Roman"/>
          <w:sz w:val="24"/>
          <w:szCs w:val="24"/>
        </w:rPr>
        <w:t xml:space="preserve"> Benefit A</w:t>
      </w:r>
      <w:r w:rsidR="0066069C">
        <w:rPr>
          <w:rFonts w:ascii="Times New Roman" w:hAnsi="Times New Roman" w:cs="Times New Roman"/>
          <w:sz w:val="24"/>
          <w:szCs w:val="24"/>
        </w:rPr>
        <w:t>nalýze</w:t>
      </w:r>
      <w:r w:rsidR="00A111B3">
        <w:rPr>
          <w:rFonts w:ascii="Times New Roman" w:hAnsi="Times New Roman" w:cs="Times New Roman"/>
          <w:sz w:val="24"/>
          <w:szCs w:val="24"/>
        </w:rPr>
        <w:t>,</w:t>
      </w:r>
      <w:r w:rsidR="00444DDD">
        <w:rPr>
          <w:rFonts w:ascii="Times New Roman" w:hAnsi="Times New Roman" w:cs="Times New Roman"/>
          <w:sz w:val="24"/>
          <w:szCs w:val="24"/>
        </w:rPr>
        <w:t xml:space="preserve"> že ju považuje za nedostatočne vypracovanú ale p. Rybár s touto pripomienkou nesúhlasí a myslí si, že je analýza vypracovaná dostatočne. </w:t>
      </w:r>
    </w:p>
    <w:p w:rsidR="00F911B2" w:rsidRDefault="00A111B3" w:rsidP="00A111B3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Florián – M</w:t>
      </w:r>
      <w:r w:rsidR="00F911B2">
        <w:rPr>
          <w:rFonts w:ascii="Times New Roman" w:hAnsi="Times New Roman" w:cs="Times New Roman"/>
          <w:sz w:val="24"/>
          <w:szCs w:val="24"/>
        </w:rPr>
        <w:t>ôžeme poskytovať iba agregátne info</w:t>
      </w:r>
      <w:r>
        <w:rPr>
          <w:rFonts w:ascii="Times New Roman" w:hAnsi="Times New Roman" w:cs="Times New Roman"/>
          <w:sz w:val="24"/>
          <w:szCs w:val="24"/>
        </w:rPr>
        <w:t xml:space="preserve">rmácie o výsledkoch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dotazníku.  Momentálne sa v druhom kole rozširuje okruh inštitúcií, ktorým je odoslaný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dotazník. Z</w:t>
      </w:r>
      <w:r w:rsidR="00F911B2">
        <w:rPr>
          <w:rFonts w:ascii="Times New Roman" w:hAnsi="Times New Roman" w:cs="Times New Roman"/>
          <w:sz w:val="24"/>
          <w:szCs w:val="24"/>
        </w:rPr>
        <w:t xml:space="preserve">atiaľ máme </w:t>
      </w:r>
      <w:r>
        <w:rPr>
          <w:rFonts w:ascii="Times New Roman" w:hAnsi="Times New Roman" w:cs="Times New Roman"/>
          <w:sz w:val="24"/>
          <w:szCs w:val="24"/>
        </w:rPr>
        <w:t>predbežne vyhodnotené 4 dotazníky a rozširujeme</w:t>
      </w:r>
      <w:r w:rsidR="00F911B2">
        <w:rPr>
          <w:rFonts w:ascii="Times New Roman" w:hAnsi="Times New Roman" w:cs="Times New Roman"/>
          <w:sz w:val="24"/>
          <w:szCs w:val="24"/>
        </w:rPr>
        <w:t xml:space="preserve"> ďalších 8</w:t>
      </w:r>
      <w:r>
        <w:rPr>
          <w:rFonts w:ascii="Times New Roman" w:hAnsi="Times New Roman" w:cs="Times New Roman"/>
          <w:sz w:val="24"/>
          <w:szCs w:val="24"/>
        </w:rPr>
        <w:t xml:space="preserve"> dotazníkov. Vieme, že základy v oblasti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compliance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risk management nie sú dobre kvantifikované a metodicky jednotne usmernené, preto sa chceme sústrediť na tieto základy. </w:t>
      </w:r>
    </w:p>
    <w:p w:rsidR="00013B12" w:rsidRDefault="00660839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</w:t>
      </w:r>
      <w:r w:rsidR="00F911B2">
        <w:rPr>
          <w:rFonts w:ascii="Times New Roman" w:hAnsi="Times New Roman" w:cs="Times New Roman"/>
          <w:sz w:val="24"/>
          <w:szCs w:val="24"/>
        </w:rPr>
        <w:t>olo</w:t>
      </w:r>
      <w:r>
        <w:rPr>
          <w:rFonts w:ascii="Times New Roman" w:hAnsi="Times New Roman" w:cs="Times New Roman"/>
          <w:sz w:val="24"/>
          <w:szCs w:val="24"/>
        </w:rPr>
        <w:t xml:space="preserve">žil otázku na poskytnutie materiálov v rámci dopytovej výzvy. </w:t>
      </w:r>
    </w:p>
    <w:p w:rsidR="00F911B2" w:rsidRDefault="00660839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</w:t>
      </w:r>
      <w:r w:rsidR="00F911B2">
        <w:rPr>
          <w:rFonts w:ascii="Times New Roman" w:hAnsi="Times New Roman" w:cs="Times New Roman"/>
          <w:sz w:val="24"/>
          <w:szCs w:val="24"/>
        </w:rPr>
        <w:t xml:space="preserve">ybár – </w:t>
      </w:r>
      <w:r>
        <w:rPr>
          <w:rFonts w:ascii="Times New Roman" w:hAnsi="Times New Roman" w:cs="Times New Roman"/>
          <w:sz w:val="24"/>
          <w:szCs w:val="24"/>
        </w:rPr>
        <w:t xml:space="preserve">Ak má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Slovenskodigital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návrhy ako zlepšiť procesy, MIRRI ich privíta.</w:t>
      </w:r>
    </w:p>
    <w:p w:rsidR="00F911B2" w:rsidRDefault="00660839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Kopáčik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 dopytovej výzve si nevšimol zmienku o budovaní kompetencií na strane žiadateľov,  aj keď</w:t>
      </w:r>
      <w:r w:rsidR="00F911B2">
        <w:rPr>
          <w:rFonts w:ascii="Times New Roman" w:hAnsi="Times New Roman" w:cs="Times New Roman"/>
          <w:sz w:val="24"/>
          <w:szCs w:val="24"/>
        </w:rPr>
        <w:t xml:space="preserve"> dostanú </w:t>
      </w:r>
      <w:r>
        <w:rPr>
          <w:rFonts w:ascii="Times New Roman" w:hAnsi="Times New Roman" w:cs="Times New Roman"/>
          <w:sz w:val="24"/>
          <w:szCs w:val="24"/>
        </w:rPr>
        <w:t xml:space="preserve">vypracovanú bezpečnostnú </w:t>
      </w:r>
      <w:r w:rsidR="00F911B2">
        <w:rPr>
          <w:rFonts w:ascii="Times New Roman" w:hAnsi="Times New Roman" w:cs="Times New Roman"/>
          <w:sz w:val="24"/>
          <w:szCs w:val="24"/>
        </w:rPr>
        <w:t>dokumentáciu je tam riziko</w:t>
      </w:r>
      <w:r w:rsidR="00546B74">
        <w:rPr>
          <w:rFonts w:ascii="Times New Roman" w:hAnsi="Times New Roman" w:cs="Times New Roman"/>
          <w:sz w:val="24"/>
          <w:szCs w:val="24"/>
        </w:rPr>
        <w:t xml:space="preserve"> že procesy nebudú naštartované. O</w:t>
      </w:r>
      <w:r>
        <w:rPr>
          <w:rFonts w:ascii="Times New Roman" w:hAnsi="Times New Roman" w:cs="Times New Roman"/>
          <w:sz w:val="24"/>
          <w:szCs w:val="24"/>
        </w:rPr>
        <w:t>tázka znie</w:t>
      </w:r>
      <w:r w:rsidR="00546B74">
        <w:rPr>
          <w:rFonts w:ascii="Times New Roman" w:hAnsi="Times New Roman" w:cs="Times New Roman"/>
          <w:sz w:val="24"/>
          <w:szCs w:val="24"/>
        </w:rPr>
        <w:t>: „V</w:t>
      </w:r>
      <w:r>
        <w:rPr>
          <w:rFonts w:ascii="Times New Roman" w:hAnsi="Times New Roman" w:cs="Times New Roman"/>
          <w:sz w:val="24"/>
          <w:szCs w:val="24"/>
        </w:rPr>
        <w:t xml:space="preserve"> rámci </w:t>
      </w:r>
      <w:r w:rsidR="00546B74">
        <w:rPr>
          <w:rFonts w:ascii="Times New Roman" w:hAnsi="Times New Roman" w:cs="Times New Roman"/>
          <w:sz w:val="24"/>
          <w:szCs w:val="24"/>
        </w:rPr>
        <w:t xml:space="preserve">dopytovej </w:t>
      </w:r>
      <w:r>
        <w:rPr>
          <w:rFonts w:ascii="Times New Roman" w:hAnsi="Times New Roman" w:cs="Times New Roman"/>
          <w:sz w:val="24"/>
          <w:szCs w:val="24"/>
        </w:rPr>
        <w:t xml:space="preserve">výzvy sa uvažuje o tom, že žiadatelia by mohli navrhovať aktivity, ktoré súvisia s budovaním kompetencií a vzdelávaní  alebo takáto činnosť bude predmetom budúcej samostatnej </w:t>
      </w:r>
      <w:r w:rsidR="00546B74">
        <w:rPr>
          <w:rFonts w:ascii="Times New Roman" w:hAnsi="Times New Roman" w:cs="Times New Roman"/>
          <w:sz w:val="24"/>
          <w:szCs w:val="24"/>
        </w:rPr>
        <w:t>dopytovej výzvy?“</w:t>
      </w:r>
    </w:p>
    <w:p w:rsidR="00F911B2" w:rsidRDefault="00546B74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p. Rybár – Neuvažuje sa o tom vzhľadom na malý rozpočet. C</w:t>
      </w:r>
      <w:r w:rsidR="00F911B2">
        <w:rPr>
          <w:rFonts w:ascii="Times New Roman" w:hAnsi="Times New Roman" w:cs="Times New Roman"/>
          <w:sz w:val="24"/>
          <w:szCs w:val="24"/>
        </w:rPr>
        <w:t>hceme sa zamerať na menšie projekty,</w:t>
      </w:r>
      <w:r>
        <w:rPr>
          <w:rFonts w:ascii="Times New Roman" w:hAnsi="Times New Roman" w:cs="Times New Roman"/>
          <w:sz w:val="24"/>
          <w:szCs w:val="24"/>
        </w:rPr>
        <w:t xml:space="preserve"> ktoré prinesú výsledky.</w:t>
      </w:r>
      <w:r w:rsidR="00F911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Druhý dôvod je </w:t>
      </w:r>
      <w:r w:rsidR="00F911B2">
        <w:rPr>
          <w:rFonts w:ascii="Times New Roman" w:hAnsi="Times New Roman" w:cs="Times New Roman"/>
          <w:sz w:val="24"/>
          <w:szCs w:val="24"/>
        </w:rPr>
        <w:t>duplicita s</w:t>
      </w:r>
      <w:r>
        <w:rPr>
          <w:rFonts w:ascii="Times New Roman" w:hAnsi="Times New Roman" w:cs="Times New Roman"/>
          <w:sz w:val="24"/>
          <w:szCs w:val="24"/>
        </w:rPr>
        <w:t xml:space="preserve"> iným </w:t>
      </w:r>
      <w:r w:rsidR="00F911B2">
        <w:rPr>
          <w:rFonts w:ascii="Times New Roman" w:hAnsi="Times New Roman" w:cs="Times New Roman"/>
          <w:sz w:val="24"/>
          <w:szCs w:val="24"/>
        </w:rPr>
        <w:t>projektom</w:t>
      </w:r>
      <w:r w:rsidRPr="00546B74">
        <w:rPr>
          <w:rFonts w:ascii="Times New Roman" w:hAnsi="Times New Roman" w:cs="Times New Roman"/>
          <w:sz w:val="24"/>
          <w:szCs w:val="24"/>
        </w:rPr>
        <w:t xml:space="preserve"> </w:t>
      </w:r>
      <w:r w:rsidR="00C2609B">
        <w:rPr>
          <w:rFonts w:ascii="Times New Roman" w:hAnsi="Times New Roman" w:cs="Times New Roman"/>
          <w:sz w:val="24"/>
          <w:szCs w:val="24"/>
        </w:rPr>
        <w:t xml:space="preserve">s názvom </w:t>
      </w:r>
      <w:proofErr w:type="spellStart"/>
      <w:r w:rsidR="00C2609B">
        <w:rPr>
          <w:rFonts w:ascii="Times New Roman" w:hAnsi="Times New Roman" w:cs="Times New Roman"/>
          <w:sz w:val="24"/>
          <w:szCs w:val="24"/>
        </w:rPr>
        <w:t>Cyber</w:t>
      </w:r>
      <w:r>
        <w:rPr>
          <w:rFonts w:ascii="Times New Roman" w:hAnsi="Times New Roman" w:cs="Times New Roman"/>
          <w:sz w:val="24"/>
          <w:szCs w:val="24"/>
        </w:rPr>
        <w:t>Arena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F911B2">
        <w:rPr>
          <w:rFonts w:ascii="Times New Roman" w:hAnsi="Times New Roman" w:cs="Times New Roman"/>
          <w:sz w:val="24"/>
          <w:szCs w:val="24"/>
        </w:rPr>
        <w:t xml:space="preserve"> ktorý je už schválený</w:t>
      </w:r>
      <w:r>
        <w:rPr>
          <w:rFonts w:ascii="Times New Roman" w:hAnsi="Times New Roman" w:cs="Times New Roman"/>
          <w:sz w:val="24"/>
          <w:szCs w:val="24"/>
        </w:rPr>
        <w:t xml:space="preserve">. V tomto projekte je komplexne pokryté budovanie a výučba kybernetickej bezpečnosti na všetkých inštitúciách. </w:t>
      </w:r>
    </w:p>
    <w:p w:rsidR="00546B74" w:rsidRDefault="00546B74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Kopáčik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Povinné osoby môžu žiadať o vzdelanie, ktoré súvisí s analýzou rizík, riadením rizík a podobne v jednom projekte a v tomto projekte môžu žiadať o spracovanie bezpečnostnej dokumentácie , návrh na zaradenie procesov?</w:t>
      </w:r>
    </w:p>
    <w:p w:rsidR="00546B74" w:rsidRDefault="00546B74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 –</w:t>
      </w:r>
      <w:r w:rsidR="00C2609B">
        <w:rPr>
          <w:rFonts w:ascii="Times New Roman" w:hAnsi="Times New Roman" w:cs="Times New Roman"/>
          <w:sz w:val="24"/>
          <w:szCs w:val="24"/>
        </w:rPr>
        <w:t xml:space="preserve"> Áno, výučba a vzdelávacie aktivity v tomto projekte absentujú.</w:t>
      </w:r>
    </w:p>
    <w:p w:rsidR="00F911B2" w:rsidRDefault="00C2609B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–Nemali by byť výsledkom dopytovej výzvy v oblasti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>
        <w:rPr>
          <w:rFonts w:ascii="Times New Roman" w:hAnsi="Times New Roman" w:cs="Times New Roman"/>
          <w:sz w:val="24"/>
          <w:szCs w:val="24"/>
        </w:rPr>
        <w:t>, namiesto dokumentov zavedené procesy, procesy riadenia bezpečnosti?</w:t>
      </w:r>
    </w:p>
    <w:p w:rsidR="00F911B2" w:rsidRDefault="00C2609B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Rybár- Výsledkom by mal byť proces.</w:t>
      </w:r>
    </w:p>
    <w:p w:rsidR="00013B12" w:rsidRDefault="00A16A2D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Florián – N</w:t>
      </w:r>
      <w:r w:rsidR="00D62DEE">
        <w:rPr>
          <w:rFonts w:ascii="Times New Roman" w:hAnsi="Times New Roman" w:cs="Times New Roman"/>
          <w:sz w:val="24"/>
          <w:szCs w:val="24"/>
        </w:rPr>
        <w:t>echceme aby sa dokum</w:t>
      </w:r>
      <w:r>
        <w:rPr>
          <w:rFonts w:ascii="Times New Roman" w:hAnsi="Times New Roman" w:cs="Times New Roman"/>
          <w:sz w:val="24"/>
          <w:szCs w:val="24"/>
        </w:rPr>
        <w:t>enty následne nepoužívali, okrem toho</w:t>
      </w:r>
      <w:r w:rsidR="00896D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že to má viesť k </w:t>
      </w:r>
      <w:proofErr w:type="spellStart"/>
      <w:r>
        <w:rPr>
          <w:rFonts w:ascii="Times New Roman" w:hAnsi="Times New Roman" w:cs="Times New Roman"/>
          <w:sz w:val="24"/>
          <w:szCs w:val="24"/>
        </w:rPr>
        <w:t>redesing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procesov súvisiacich s kybernetickou a informačnou bezpečnosťou</w:t>
      </w:r>
      <w:r w:rsidR="00896D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chceme aby okrem </w:t>
      </w:r>
      <w:proofErr w:type="spellStart"/>
      <w:r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tranferu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boli zapojené aj všetky úrovne riadenia danej organizácie až po štatutárov, aby to bolo v kontexte riadenia celej organizácie. </w:t>
      </w:r>
    </w:p>
    <w:p w:rsidR="00D62DEE" w:rsidRDefault="00A16A2D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</w:t>
      </w:r>
      <w:r w:rsidR="00D62DEE">
        <w:rPr>
          <w:rFonts w:ascii="Times New Roman" w:hAnsi="Times New Roman" w:cs="Times New Roman"/>
          <w:sz w:val="24"/>
          <w:szCs w:val="24"/>
        </w:rPr>
        <w:t xml:space="preserve">ybár – </w:t>
      </w:r>
      <w:r w:rsidR="00896D7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oblasti kybernetickej bezpečnosti </w:t>
      </w:r>
      <w:r w:rsidR="00896D72">
        <w:rPr>
          <w:rFonts w:ascii="Times New Roman" w:hAnsi="Times New Roman" w:cs="Times New Roman"/>
          <w:sz w:val="24"/>
          <w:szCs w:val="24"/>
        </w:rPr>
        <w:t xml:space="preserve">majú smerovať </w:t>
      </w:r>
      <w:r w:rsidR="00D62DEE">
        <w:rPr>
          <w:rFonts w:ascii="Times New Roman" w:hAnsi="Times New Roman" w:cs="Times New Roman"/>
          <w:sz w:val="24"/>
          <w:szCs w:val="24"/>
        </w:rPr>
        <w:t>ď</w:t>
      </w:r>
      <w:r w:rsidR="00896D72">
        <w:rPr>
          <w:rFonts w:ascii="Times New Roman" w:hAnsi="Times New Roman" w:cs="Times New Roman"/>
          <w:sz w:val="24"/>
          <w:szCs w:val="24"/>
        </w:rPr>
        <w:t>alšie investície z fondu obnovy.</w:t>
      </w:r>
      <w:r w:rsidR="00D62DEE">
        <w:rPr>
          <w:rFonts w:ascii="Times New Roman" w:hAnsi="Times New Roman" w:cs="Times New Roman"/>
          <w:sz w:val="24"/>
          <w:szCs w:val="24"/>
        </w:rPr>
        <w:t xml:space="preserve"> </w:t>
      </w:r>
      <w:r w:rsidR="00896D72">
        <w:rPr>
          <w:rFonts w:ascii="Times New Roman" w:hAnsi="Times New Roman" w:cs="Times New Roman"/>
          <w:sz w:val="24"/>
          <w:szCs w:val="24"/>
        </w:rPr>
        <w:t>Preto, predtým ako budeme nejaké opatrenia realizovať je potrebné spraviť analýzu rizí</w:t>
      </w:r>
      <w:r w:rsidR="00D62DEE">
        <w:rPr>
          <w:rFonts w:ascii="Times New Roman" w:hAnsi="Times New Roman" w:cs="Times New Roman"/>
          <w:sz w:val="24"/>
          <w:szCs w:val="24"/>
        </w:rPr>
        <w:t xml:space="preserve">k </w:t>
      </w:r>
      <w:r w:rsidR="00896D72">
        <w:rPr>
          <w:rFonts w:ascii="Times New Roman" w:hAnsi="Times New Roman" w:cs="Times New Roman"/>
          <w:sz w:val="24"/>
          <w:szCs w:val="24"/>
        </w:rPr>
        <w:t xml:space="preserve">a Business </w:t>
      </w:r>
      <w:proofErr w:type="spellStart"/>
      <w:r w:rsidR="00896D72">
        <w:rPr>
          <w:rFonts w:ascii="Times New Roman" w:hAnsi="Times New Roman" w:cs="Times New Roman"/>
          <w:sz w:val="24"/>
          <w:szCs w:val="24"/>
        </w:rPr>
        <w:t>Impact</w:t>
      </w:r>
      <w:proofErr w:type="spellEnd"/>
      <w:r w:rsidR="00896D72">
        <w:rPr>
          <w:rFonts w:ascii="Times New Roman" w:hAnsi="Times New Roman" w:cs="Times New Roman"/>
          <w:sz w:val="24"/>
          <w:szCs w:val="24"/>
        </w:rPr>
        <w:t xml:space="preserve"> Analýzu. Bez</w:t>
      </w:r>
      <w:r w:rsidR="00D62DEE">
        <w:rPr>
          <w:rFonts w:ascii="Times New Roman" w:hAnsi="Times New Roman" w:cs="Times New Roman"/>
          <w:sz w:val="24"/>
          <w:szCs w:val="24"/>
        </w:rPr>
        <w:t xml:space="preserve"> </w:t>
      </w:r>
      <w:r w:rsidR="00896D72">
        <w:rPr>
          <w:rFonts w:ascii="Times New Roman" w:hAnsi="Times New Roman" w:cs="Times New Roman"/>
          <w:sz w:val="24"/>
          <w:szCs w:val="24"/>
        </w:rPr>
        <w:t xml:space="preserve">analýzy rizík zavedenia </w:t>
      </w:r>
      <w:r w:rsidR="00D62DEE">
        <w:rPr>
          <w:rFonts w:ascii="Times New Roman" w:hAnsi="Times New Roman" w:cs="Times New Roman"/>
          <w:sz w:val="24"/>
          <w:szCs w:val="24"/>
        </w:rPr>
        <w:t xml:space="preserve">procesu sa to môže minúť účinku. </w:t>
      </w:r>
    </w:p>
    <w:p w:rsidR="00D62DEE" w:rsidRDefault="00D62DEE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96D72">
        <w:rPr>
          <w:rFonts w:ascii="Times New Roman" w:hAnsi="Times New Roman" w:cs="Times New Roman"/>
          <w:sz w:val="24"/>
          <w:szCs w:val="24"/>
        </w:rPr>
        <w:t>Položil otázku: „Očaká</w:t>
      </w:r>
      <w:r>
        <w:rPr>
          <w:rFonts w:ascii="Times New Roman" w:hAnsi="Times New Roman" w:cs="Times New Roman"/>
          <w:sz w:val="24"/>
          <w:szCs w:val="24"/>
        </w:rPr>
        <w:t>vate</w:t>
      </w:r>
      <w:r w:rsidR="00896D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že </w:t>
      </w:r>
      <w:r w:rsidR="00896D72">
        <w:rPr>
          <w:rFonts w:ascii="Times New Roman" w:hAnsi="Times New Roman" w:cs="Times New Roman"/>
          <w:sz w:val="24"/>
          <w:szCs w:val="24"/>
        </w:rPr>
        <w:t xml:space="preserve">do dopytovej výzvy sa zapojí </w:t>
      </w:r>
      <w:r>
        <w:rPr>
          <w:rFonts w:ascii="Times New Roman" w:hAnsi="Times New Roman" w:cs="Times New Roman"/>
          <w:sz w:val="24"/>
          <w:szCs w:val="24"/>
        </w:rPr>
        <w:t>asi 20 subjektov, prečo nie 40 subjek</w:t>
      </w:r>
      <w:r w:rsidR="00896D72">
        <w:rPr>
          <w:rFonts w:ascii="Times New Roman" w:hAnsi="Times New Roman" w:cs="Times New Roman"/>
          <w:sz w:val="24"/>
          <w:szCs w:val="24"/>
        </w:rPr>
        <w:t>tov</w:t>
      </w:r>
      <w:r w:rsidR="00F3724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6D72">
        <w:rPr>
          <w:rFonts w:ascii="Times New Roman" w:hAnsi="Times New Roman" w:cs="Times New Roman"/>
          <w:sz w:val="24"/>
          <w:szCs w:val="24"/>
        </w:rPr>
        <w:t>Ako ste prišli na to číslo?“</w:t>
      </w:r>
    </w:p>
    <w:p w:rsidR="00D62DEE" w:rsidRDefault="00896D72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</w:t>
      </w:r>
      <w:r w:rsidR="00D62DEE">
        <w:rPr>
          <w:rFonts w:ascii="Times New Roman" w:hAnsi="Times New Roman" w:cs="Times New Roman"/>
          <w:sz w:val="24"/>
          <w:szCs w:val="24"/>
        </w:rPr>
        <w:t xml:space="preserve">r – </w:t>
      </w:r>
      <w:r>
        <w:rPr>
          <w:rFonts w:ascii="Times New Roman" w:hAnsi="Times New Roman" w:cs="Times New Roman"/>
          <w:sz w:val="24"/>
          <w:szCs w:val="24"/>
        </w:rPr>
        <w:t>Na jednu inštitúciu sme odhadli približne 200 tisíc €, ak vydelíme 5 miliónov 200 tisícmi, vyšlo nám pri</w:t>
      </w:r>
      <w:r w:rsidR="00C7165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ližne 30 subjektov, ktorí sa môžu uchádzať o dopytovú výzvu. </w:t>
      </w:r>
      <w:r w:rsidR="00C7165C">
        <w:rPr>
          <w:rFonts w:ascii="Times New Roman" w:hAnsi="Times New Roman" w:cs="Times New Roman"/>
          <w:sz w:val="24"/>
          <w:szCs w:val="24"/>
        </w:rPr>
        <w:t>S</w:t>
      </w:r>
      <w:r w:rsidR="00D62DEE">
        <w:rPr>
          <w:rFonts w:ascii="Times New Roman" w:hAnsi="Times New Roman" w:cs="Times New Roman"/>
          <w:sz w:val="24"/>
          <w:szCs w:val="24"/>
        </w:rPr>
        <w:t>ekundárne opatrenia</w:t>
      </w:r>
      <w:r w:rsidR="008B3695">
        <w:rPr>
          <w:rFonts w:ascii="Times New Roman" w:hAnsi="Times New Roman" w:cs="Times New Roman"/>
          <w:sz w:val="24"/>
          <w:szCs w:val="24"/>
        </w:rPr>
        <w:t xml:space="preserve"> sú hlavne z toho dôvodu, že ak by sa stalo, že bude malý záujem peniaze vieme alokovať na tieto sekundárne opatrenia aby neprepadli, v opačnom prípade by prepadli. </w:t>
      </w:r>
    </w:p>
    <w:p w:rsidR="008B3695" w:rsidRDefault="008B3695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Čo budete robiť aby sa prihlásilo dostatočné množstvo inštitúcií do dopytovej výzvy a suma bola vyčerpaná? </w:t>
      </w:r>
    </w:p>
    <w:p w:rsidR="008B3695" w:rsidRDefault="008B3695" w:rsidP="008B3695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Rybár - Budeme posielať dotazníky, v ktorom spomíname túto dopytovú výzvu, cez ktorú bude možné zlepšovať opatrenia, plus urobíme aktivity z oblasti publicity dopytovej výzvy. Predpokladáme, že naplníme počet 30 subjektov, ktorí sa prihlásia ale ak nie urobíme reklamu dopytovej výzve.</w:t>
      </w:r>
    </w:p>
    <w:p w:rsidR="00D62DEE" w:rsidRDefault="00D62DEE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p. Odor –</w:t>
      </w:r>
      <w:r w:rsidR="008B3695">
        <w:rPr>
          <w:rFonts w:ascii="Times New Roman" w:hAnsi="Times New Roman" w:cs="Times New Roman"/>
          <w:sz w:val="24"/>
          <w:szCs w:val="24"/>
        </w:rPr>
        <w:t xml:space="preserve"> Podotkol, žeby sa nebál o záujem zo strany inštitúcií, nakoľko určite by sa zapojilo Ministerstvo zdravotníctva so svojimi 100 </w:t>
      </w:r>
      <w:proofErr w:type="spellStart"/>
      <w:r w:rsidR="008B3695">
        <w:rPr>
          <w:rFonts w:ascii="Times New Roman" w:hAnsi="Times New Roman" w:cs="Times New Roman"/>
          <w:sz w:val="24"/>
          <w:szCs w:val="24"/>
        </w:rPr>
        <w:t>podorganizáciami</w:t>
      </w:r>
      <w:proofErr w:type="spellEnd"/>
      <w:r w:rsidR="008B369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695">
        <w:rPr>
          <w:rFonts w:ascii="Times New Roman" w:hAnsi="Times New Roman" w:cs="Times New Roman"/>
          <w:sz w:val="24"/>
          <w:szCs w:val="24"/>
        </w:rPr>
        <w:t>Položil otázku či by mohol p. Rybár vysvetliť</w:t>
      </w:r>
      <w:r w:rsidR="00F37248">
        <w:rPr>
          <w:rFonts w:ascii="Times New Roman" w:hAnsi="Times New Roman" w:cs="Times New Roman"/>
          <w:sz w:val="24"/>
          <w:szCs w:val="24"/>
        </w:rPr>
        <w:t xml:space="preserve"> </w:t>
      </w:r>
      <w:r w:rsidR="008B3695">
        <w:rPr>
          <w:rFonts w:ascii="Times New Roman" w:hAnsi="Times New Roman" w:cs="Times New Roman"/>
          <w:sz w:val="24"/>
          <w:szCs w:val="24"/>
        </w:rPr>
        <w:t>SOC, ktorý spomínal.</w:t>
      </w:r>
    </w:p>
    <w:p w:rsidR="00013B12" w:rsidRDefault="008B3695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</w:t>
      </w:r>
      <w:r w:rsidR="00D62DEE">
        <w:rPr>
          <w:rFonts w:ascii="Times New Roman" w:hAnsi="Times New Roman" w:cs="Times New Roman"/>
          <w:sz w:val="24"/>
          <w:szCs w:val="24"/>
        </w:rPr>
        <w:t xml:space="preserve">ybár -  </w:t>
      </w:r>
      <w:r w:rsidR="000E3124">
        <w:rPr>
          <w:rFonts w:ascii="Times New Roman" w:hAnsi="Times New Roman" w:cs="Times New Roman"/>
          <w:sz w:val="24"/>
          <w:szCs w:val="24"/>
        </w:rPr>
        <w:t xml:space="preserve">SOC je myslený ako jedno zo sekundárnych opatrení, </w:t>
      </w:r>
      <w:r w:rsidR="00D62DEE">
        <w:rPr>
          <w:rFonts w:ascii="Times New Roman" w:hAnsi="Times New Roman" w:cs="Times New Roman"/>
          <w:sz w:val="24"/>
          <w:szCs w:val="24"/>
        </w:rPr>
        <w:t xml:space="preserve">ak na to ostane rozpočet- radi by sme urobili </w:t>
      </w:r>
      <w:r w:rsidR="000E3124">
        <w:rPr>
          <w:rFonts w:ascii="Times New Roman" w:hAnsi="Times New Roman" w:cs="Times New Roman"/>
          <w:sz w:val="24"/>
          <w:szCs w:val="24"/>
        </w:rPr>
        <w:t xml:space="preserve">pilot </w:t>
      </w:r>
      <w:r w:rsidR="00D62DEE">
        <w:rPr>
          <w:rFonts w:ascii="Times New Roman" w:hAnsi="Times New Roman" w:cs="Times New Roman"/>
          <w:sz w:val="24"/>
          <w:szCs w:val="24"/>
        </w:rPr>
        <w:t xml:space="preserve">riešenie </w:t>
      </w:r>
      <w:r w:rsidR="000E3124">
        <w:rPr>
          <w:rFonts w:ascii="Times New Roman" w:hAnsi="Times New Roman" w:cs="Times New Roman"/>
          <w:sz w:val="24"/>
          <w:szCs w:val="24"/>
        </w:rPr>
        <w:t xml:space="preserve">s názvom SOC ako služba. To znamená, že máme pripravené peniaze </w:t>
      </w:r>
      <w:r w:rsidR="00D62DEE">
        <w:rPr>
          <w:rFonts w:ascii="Times New Roman" w:hAnsi="Times New Roman" w:cs="Times New Roman"/>
          <w:sz w:val="24"/>
          <w:szCs w:val="24"/>
        </w:rPr>
        <w:t>na 2 roky prevádzky SOC a</w:t>
      </w:r>
      <w:r w:rsidR="000E3124">
        <w:rPr>
          <w:rFonts w:ascii="Times New Roman" w:hAnsi="Times New Roman" w:cs="Times New Roman"/>
          <w:sz w:val="24"/>
          <w:szCs w:val="24"/>
        </w:rPr>
        <w:t xml:space="preserve">ko služby. Pilotné riešenie by malo byť v tom, že chceme porovnať takéto komerčné riešenie SOC ako služby by fungovalo lepšie ako veľké SOC, ktoré sa budujú z eurofondov alebo, ktoré si budujú inštitúcie samostatne. Výhodou SOC ako služby je, že je možné ho rýchlo spustiť a nebude problém s ľuďmi, pretože komerčný </w:t>
      </w:r>
      <w:proofErr w:type="spellStart"/>
      <w:r w:rsidR="000E3124">
        <w:rPr>
          <w:rFonts w:ascii="Times New Roman" w:hAnsi="Times New Roman" w:cs="Times New Roman"/>
          <w:sz w:val="24"/>
          <w:szCs w:val="24"/>
        </w:rPr>
        <w:t>provider</w:t>
      </w:r>
      <w:proofErr w:type="spellEnd"/>
      <w:r w:rsidR="000E3124">
        <w:rPr>
          <w:rFonts w:ascii="Times New Roman" w:hAnsi="Times New Roman" w:cs="Times New Roman"/>
          <w:sz w:val="24"/>
          <w:szCs w:val="24"/>
        </w:rPr>
        <w:t xml:space="preserve"> už ľudí má a nebude potrebný ich nábor. </w:t>
      </w:r>
    </w:p>
    <w:p w:rsidR="00D06312" w:rsidRPr="00DE3148" w:rsidRDefault="00D06312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48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DE3148">
        <w:rPr>
          <w:rFonts w:ascii="Times New Roman" w:hAnsi="Times New Roman" w:cs="Times New Roman"/>
          <w:sz w:val="24"/>
          <w:szCs w:val="24"/>
        </w:rPr>
        <w:t>Kopáčik</w:t>
      </w:r>
      <w:proofErr w:type="spellEnd"/>
      <w:r w:rsidRPr="00DE3148">
        <w:rPr>
          <w:rFonts w:ascii="Times New Roman" w:hAnsi="Times New Roman" w:cs="Times New Roman"/>
          <w:sz w:val="24"/>
          <w:szCs w:val="24"/>
        </w:rPr>
        <w:t xml:space="preserve"> – </w:t>
      </w:r>
      <w:r w:rsidR="00DE3148">
        <w:rPr>
          <w:rFonts w:ascii="Times New Roman" w:hAnsi="Times New Roman" w:cs="Times New Roman"/>
          <w:sz w:val="24"/>
          <w:szCs w:val="24"/>
        </w:rPr>
        <w:t xml:space="preserve">Položil otázku, </w:t>
      </w:r>
      <w:r w:rsidR="003266D8">
        <w:rPr>
          <w:rFonts w:ascii="Times New Roman" w:hAnsi="Times New Roman" w:cs="Times New Roman"/>
          <w:sz w:val="24"/>
          <w:szCs w:val="24"/>
        </w:rPr>
        <w:t>v</w:t>
      </w:r>
      <w:r w:rsidR="006856E5">
        <w:rPr>
          <w:rFonts w:ascii="Times New Roman" w:hAnsi="Times New Roman" w:cs="Times New Roman"/>
          <w:sz w:val="24"/>
          <w:szCs w:val="24"/>
        </w:rPr>
        <w:t xml:space="preserve"> prípade, ak sa chce niekto prihlásiť, </w:t>
      </w:r>
      <w:r w:rsidR="003266D8">
        <w:rPr>
          <w:rFonts w:ascii="Times New Roman" w:hAnsi="Times New Roman" w:cs="Times New Roman"/>
          <w:sz w:val="24"/>
          <w:szCs w:val="24"/>
        </w:rPr>
        <w:t xml:space="preserve">aký je postup? </w:t>
      </w:r>
    </w:p>
    <w:p w:rsidR="00D06312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</w:t>
      </w:r>
      <w:r w:rsidR="00D06312" w:rsidRPr="003266D8">
        <w:rPr>
          <w:rFonts w:ascii="Times New Roman" w:hAnsi="Times New Roman" w:cs="Times New Roman"/>
          <w:sz w:val="24"/>
          <w:szCs w:val="24"/>
        </w:rPr>
        <w:t>ybár – 1. kontaktovanie SKB, 2. na dokument dá stanovisko, stanovisko bude povinnou prílohou výzvy, my pripravíme šablónu ako má výzva vyzerať a bolo to jednoduché vyplniť, a</w:t>
      </w:r>
      <w:r>
        <w:rPr>
          <w:rFonts w:ascii="Times New Roman" w:hAnsi="Times New Roman" w:cs="Times New Roman"/>
          <w:sz w:val="24"/>
          <w:szCs w:val="24"/>
        </w:rPr>
        <w:t xml:space="preserve">k sa podá žiadosť o NFP, </w:t>
      </w:r>
      <w:r w:rsidR="00D06312" w:rsidRPr="003266D8">
        <w:rPr>
          <w:rFonts w:ascii="Times New Roman" w:hAnsi="Times New Roman" w:cs="Times New Roman"/>
          <w:sz w:val="24"/>
          <w:szCs w:val="24"/>
        </w:rPr>
        <w:t>musí vyhlásiť VO, následne je to bežný projekt z</w:t>
      </w:r>
      <w:r w:rsidRPr="003266D8">
        <w:rPr>
          <w:rFonts w:ascii="Times New Roman" w:hAnsi="Times New Roman" w:cs="Times New Roman"/>
          <w:sz w:val="24"/>
          <w:szCs w:val="24"/>
        </w:rPr>
        <w:t> </w:t>
      </w:r>
      <w:r w:rsidR="00D06312" w:rsidRPr="003266D8">
        <w:rPr>
          <w:rFonts w:ascii="Times New Roman" w:hAnsi="Times New Roman" w:cs="Times New Roman"/>
          <w:sz w:val="24"/>
          <w:szCs w:val="24"/>
        </w:rPr>
        <w:t>fondov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C2E9A">
        <w:rPr>
          <w:rFonts w:ascii="Times New Roman" w:hAnsi="Times New Roman" w:cs="Times New Roman"/>
          <w:sz w:val="24"/>
          <w:szCs w:val="24"/>
        </w:rPr>
        <w:t>V</w:t>
      </w:r>
      <w:r w:rsidR="00D06312" w:rsidRPr="003266D8">
        <w:rPr>
          <w:rFonts w:ascii="Times New Roman" w:hAnsi="Times New Roman" w:cs="Times New Roman"/>
          <w:sz w:val="24"/>
          <w:szCs w:val="24"/>
        </w:rPr>
        <w:t>ýzv</w:t>
      </w:r>
      <w:r w:rsidR="00DC2E9A">
        <w:rPr>
          <w:rFonts w:ascii="Times New Roman" w:hAnsi="Times New Roman" w:cs="Times New Roman"/>
          <w:sz w:val="24"/>
          <w:szCs w:val="24"/>
        </w:rPr>
        <w:t xml:space="preserve">a má byť </w:t>
      </w:r>
      <w:r>
        <w:rPr>
          <w:rFonts w:ascii="Times New Roman" w:hAnsi="Times New Roman" w:cs="Times New Roman"/>
          <w:sz w:val="24"/>
          <w:szCs w:val="24"/>
        </w:rPr>
        <w:t xml:space="preserve">publikovaná v júli. Je predpoklad, </w:t>
      </w:r>
      <w:r w:rsidR="00D06312" w:rsidRPr="003266D8">
        <w:rPr>
          <w:rFonts w:ascii="Times New Roman" w:hAnsi="Times New Roman" w:cs="Times New Roman"/>
          <w:sz w:val="24"/>
          <w:szCs w:val="24"/>
        </w:rPr>
        <w:t>že bude meškať, vyhodnotenie niekedy na konci jesene, možno v novom roku môžete robiť VO, ak si dáte VO do 70 tisíc môžete dať ako zákazku s nízkou hodnotou</w:t>
      </w:r>
      <w:r w:rsidR="00D573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1ACA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3266D8">
        <w:rPr>
          <w:rFonts w:ascii="Times New Roman" w:hAnsi="Times New Roman" w:cs="Times New Roman"/>
          <w:sz w:val="24"/>
          <w:szCs w:val="24"/>
        </w:rPr>
        <w:t>Illek</w:t>
      </w:r>
      <w:proofErr w:type="spellEnd"/>
      <w:r w:rsidRPr="003266D8">
        <w:rPr>
          <w:rFonts w:ascii="Times New Roman" w:hAnsi="Times New Roman" w:cs="Times New Roman"/>
          <w:sz w:val="24"/>
          <w:szCs w:val="24"/>
        </w:rPr>
        <w:t xml:space="preserve"> – Navrhol aby sa v pracov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266D8">
        <w:rPr>
          <w:rFonts w:ascii="Times New Roman" w:hAnsi="Times New Roman" w:cs="Times New Roman"/>
          <w:sz w:val="24"/>
          <w:szCs w:val="24"/>
        </w:rPr>
        <w:t xml:space="preserve">ej </w:t>
      </w:r>
      <w:r w:rsidR="00001ACA" w:rsidRPr="003266D8">
        <w:rPr>
          <w:rFonts w:ascii="Times New Roman" w:hAnsi="Times New Roman" w:cs="Times New Roman"/>
          <w:sz w:val="24"/>
          <w:szCs w:val="24"/>
        </w:rPr>
        <w:t>skupine</w:t>
      </w:r>
      <w:r w:rsidRPr="003266D8">
        <w:rPr>
          <w:rFonts w:ascii="Times New Roman" w:hAnsi="Times New Roman" w:cs="Times New Roman"/>
          <w:sz w:val="24"/>
          <w:szCs w:val="24"/>
        </w:rPr>
        <w:t xml:space="preserve"> PS7 rozobrala dopytová výzva a spýtal sa kedy budú dostupné šablóny. </w:t>
      </w:r>
    </w:p>
    <w:p w:rsidR="00001ACA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>p. R</w:t>
      </w:r>
      <w:r w:rsidR="00001ACA" w:rsidRPr="003266D8">
        <w:rPr>
          <w:rFonts w:ascii="Times New Roman" w:hAnsi="Times New Roman" w:cs="Times New Roman"/>
          <w:sz w:val="24"/>
          <w:szCs w:val="24"/>
        </w:rPr>
        <w:t xml:space="preserve">ybár </w:t>
      </w:r>
      <w:r w:rsidRPr="003266D8">
        <w:rPr>
          <w:rFonts w:ascii="Times New Roman" w:hAnsi="Times New Roman" w:cs="Times New Roman"/>
          <w:sz w:val="24"/>
          <w:szCs w:val="24"/>
        </w:rPr>
        <w:t>–</w:t>
      </w:r>
      <w:r w:rsidR="00001ACA" w:rsidRPr="003266D8">
        <w:rPr>
          <w:rFonts w:ascii="Times New Roman" w:hAnsi="Times New Roman" w:cs="Times New Roman"/>
          <w:sz w:val="24"/>
          <w:szCs w:val="24"/>
        </w:rPr>
        <w:t xml:space="preserve"> </w:t>
      </w:r>
      <w:r w:rsidR="00D573EC">
        <w:rPr>
          <w:rFonts w:ascii="Times New Roman" w:hAnsi="Times New Roman" w:cs="Times New Roman"/>
          <w:sz w:val="24"/>
          <w:szCs w:val="24"/>
        </w:rPr>
        <w:t>U</w:t>
      </w:r>
      <w:r w:rsidRPr="003266D8">
        <w:rPr>
          <w:rFonts w:ascii="Times New Roman" w:hAnsi="Times New Roman" w:cs="Times New Roman"/>
          <w:sz w:val="24"/>
          <w:szCs w:val="24"/>
        </w:rPr>
        <w:t>bezpečil, že budú zverejnené všetkým a momentálne sa pripravuje verejné obstarávanie</w:t>
      </w:r>
      <w:r w:rsidR="00001ACA" w:rsidRPr="003266D8">
        <w:rPr>
          <w:rFonts w:ascii="Times New Roman" w:hAnsi="Times New Roman" w:cs="Times New Roman"/>
          <w:sz w:val="24"/>
          <w:szCs w:val="24"/>
        </w:rPr>
        <w:t xml:space="preserve"> k</w:t>
      </w:r>
      <w:r w:rsidR="00D573EC">
        <w:rPr>
          <w:rFonts w:ascii="Times New Roman" w:hAnsi="Times New Roman" w:cs="Times New Roman"/>
          <w:sz w:val="24"/>
          <w:szCs w:val="24"/>
        </w:rPr>
        <w:t> </w:t>
      </w:r>
      <w:r w:rsidR="00001ACA" w:rsidRPr="003266D8">
        <w:rPr>
          <w:rFonts w:ascii="Times New Roman" w:hAnsi="Times New Roman" w:cs="Times New Roman"/>
          <w:sz w:val="24"/>
          <w:szCs w:val="24"/>
        </w:rPr>
        <w:t>šabl</w:t>
      </w:r>
      <w:r w:rsidR="00D573EC">
        <w:rPr>
          <w:rFonts w:ascii="Times New Roman" w:hAnsi="Times New Roman" w:cs="Times New Roman"/>
          <w:sz w:val="24"/>
          <w:szCs w:val="24"/>
        </w:rPr>
        <w:t xml:space="preserve">ónam. </w:t>
      </w:r>
    </w:p>
    <w:p w:rsidR="00001ACA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3266D8">
        <w:rPr>
          <w:rFonts w:ascii="Times New Roman" w:hAnsi="Times New Roman" w:cs="Times New Roman"/>
          <w:sz w:val="24"/>
          <w:szCs w:val="24"/>
        </w:rPr>
        <w:t>Illek</w:t>
      </w:r>
      <w:proofErr w:type="spellEnd"/>
      <w:r w:rsidRPr="003266D8">
        <w:rPr>
          <w:rFonts w:ascii="Times New Roman" w:hAnsi="Times New Roman" w:cs="Times New Roman"/>
          <w:sz w:val="24"/>
          <w:szCs w:val="24"/>
        </w:rPr>
        <w:t xml:space="preserve"> – B</w:t>
      </w:r>
      <w:r w:rsidR="00001ACA" w:rsidRPr="003266D8">
        <w:rPr>
          <w:rFonts w:ascii="Times New Roman" w:hAnsi="Times New Roman" w:cs="Times New Roman"/>
          <w:sz w:val="24"/>
          <w:szCs w:val="24"/>
        </w:rPr>
        <w:t>ude povinné použitie šablón?</w:t>
      </w:r>
      <w:r w:rsidRPr="003266D8">
        <w:rPr>
          <w:rFonts w:ascii="Times New Roman" w:hAnsi="Times New Roman" w:cs="Times New Roman"/>
          <w:sz w:val="24"/>
          <w:szCs w:val="24"/>
        </w:rPr>
        <w:t xml:space="preserve"> </w:t>
      </w:r>
      <w:r w:rsidR="00D573EC">
        <w:rPr>
          <w:rFonts w:ascii="Times New Roman" w:hAnsi="Times New Roman" w:cs="Times New Roman"/>
          <w:sz w:val="24"/>
          <w:szCs w:val="24"/>
        </w:rPr>
        <w:t>B</w:t>
      </w:r>
      <w:r w:rsidRPr="003266D8">
        <w:rPr>
          <w:rFonts w:ascii="Times New Roman" w:hAnsi="Times New Roman" w:cs="Times New Roman"/>
          <w:sz w:val="24"/>
          <w:szCs w:val="24"/>
        </w:rPr>
        <w:t xml:space="preserve">udú rôzne pre malé/veľké organizácie? </w:t>
      </w:r>
    </w:p>
    <w:p w:rsidR="00001ACA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>p. Florián – Š</w:t>
      </w:r>
      <w:r w:rsidR="00001ACA" w:rsidRPr="003266D8">
        <w:rPr>
          <w:rFonts w:ascii="Times New Roman" w:hAnsi="Times New Roman" w:cs="Times New Roman"/>
          <w:sz w:val="24"/>
          <w:szCs w:val="24"/>
        </w:rPr>
        <w:t>ablóny sú odporúčané, budú slúžiť na uľahčenie, budú slúžiť pre stredné orgány, ale mô</w:t>
      </w:r>
      <w:r w:rsidR="006856E5">
        <w:rPr>
          <w:rFonts w:ascii="Times New Roman" w:hAnsi="Times New Roman" w:cs="Times New Roman"/>
          <w:sz w:val="24"/>
          <w:szCs w:val="24"/>
        </w:rPr>
        <w:t xml:space="preserve">žu sa použiť aj v menších organizáciách. </w:t>
      </w:r>
    </w:p>
    <w:p w:rsidR="00001ACA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 xml:space="preserve">p. Rybár – Dodal, </w:t>
      </w:r>
      <w:r w:rsidR="00001ACA" w:rsidRPr="003266D8">
        <w:rPr>
          <w:rFonts w:ascii="Times New Roman" w:hAnsi="Times New Roman" w:cs="Times New Roman"/>
          <w:sz w:val="24"/>
          <w:szCs w:val="24"/>
        </w:rPr>
        <w:t>že bude jeden set šablón</w:t>
      </w:r>
      <w:r w:rsidR="00D573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B12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3266D8">
        <w:rPr>
          <w:rFonts w:ascii="Times New Roman" w:hAnsi="Times New Roman" w:cs="Times New Roman"/>
          <w:sz w:val="24"/>
          <w:szCs w:val="24"/>
        </w:rPr>
        <w:t>Illek</w:t>
      </w:r>
      <w:proofErr w:type="spellEnd"/>
      <w:r w:rsidRPr="003266D8">
        <w:rPr>
          <w:rFonts w:ascii="Times New Roman" w:hAnsi="Times New Roman" w:cs="Times New Roman"/>
          <w:sz w:val="24"/>
          <w:szCs w:val="24"/>
        </w:rPr>
        <w:t xml:space="preserve"> - N</w:t>
      </w:r>
      <w:r w:rsidR="00861F40" w:rsidRPr="003266D8">
        <w:rPr>
          <w:rFonts w:ascii="Times New Roman" w:hAnsi="Times New Roman" w:cs="Times New Roman"/>
          <w:sz w:val="24"/>
          <w:szCs w:val="24"/>
        </w:rPr>
        <w:t>avrhol individuálne stretnutie</w:t>
      </w:r>
      <w:r w:rsidR="00D573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F40" w:rsidRPr="003266D8" w:rsidRDefault="00861F40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6D8">
        <w:rPr>
          <w:rFonts w:ascii="Times New Roman" w:hAnsi="Times New Roman" w:cs="Times New Roman"/>
          <w:sz w:val="24"/>
          <w:szCs w:val="24"/>
        </w:rPr>
        <w:t xml:space="preserve">p. </w:t>
      </w:r>
      <w:r w:rsidR="003266D8" w:rsidRPr="003266D8">
        <w:rPr>
          <w:rFonts w:ascii="Times New Roman" w:hAnsi="Times New Roman" w:cs="Times New Roman"/>
          <w:sz w:val="24"/>
          <w:szCs w:val="24"/>
        </w:rPr>
        <w:t xml:space="preserve">Rybár – Zhodnotil, </w:t>
      </w:r>
      <w:r w:rsidRPr="003266D8">
        <w:rPr>
          <w:rFonts w:ascii="Times New Roman" w:hAnsi="Times New Roman" w:cs="Times New Roman"/>
          <w:sz w:val="24"/>
          <w:szCs w:val="24"/>
        </w:rPr>
        <w:t>že nie</w:t>
      </w:r>
      <w:r w:rsidR="003266D8" w:rsidRPr="003266D8">
        <w:rPr>
          <w:rFonts w:ascii="Times New Roman" w:hAnsi="Times New Roman" w:cs="Times New Roman"/>
          <w:sz w:val="24"/>
          <w:szCs w:val="24"/>
        </w:rPr>
        <w:t xml:space="preserve"> sú ďalšie otázky a novinky budú na webe MIRRI</w:t>
      </w:r>
      <w:r w:rsidRPr="003266D8">
        <w:rPr>
          <w:rFonts w:ascii="Times New Roman" w:hAnsi="Times New Roman" w:cs="Times New Roman"/>
          <w:sz w:val="24"/>
          <w:szCs w:val="24"/>
        </w:rPr>
        <w:t xml:space="preserve">, samotná </w:t>
      </w:r>
      <w:proofErr w:type="spellStart"/>
      <w:r w:rsidRPr="003266D8">
        <w:rPr>
          <w:rFonts w:ascii="Times New Roman" w:hAnsi="Times New Roman" w:cs="Times New Roman"/>
          <w:sz w:val="24"/>
          <w:szCs w:val="24"/>
        </w:rPr>
        <w:t>dop</w:t>
      </w:r>
      <w:proofErr w:type="spellEnd"/>
      <w:r w:rsidRPr="003266D8">
        <w:rPr>
          <w:rFonts w:ascii="Times New Roman" w:hAnsi="Times New Roman" w:cs="Times New Roman"/>
          <w:sz w:val="24"/>
          <w:szCs w:val="24"/>
        </w:rPr>
        <w:t xml:space="preserve">. výzva by mala ísť na pripomienkovanie do prac. </w:t>
      </w:r>
      <w:r w:rsidR="003266D8" w:rsidRPr="003266D8">
        <w:rPr>
          <w:rFonts w:ascii="Times New Roman" w:hAnsi="Times New Roman" w:cs="Times New Roman"/>
          <w:sz w:val="24"/>
          <w:szCs w:val="24"/>
        </w:rPr>
        <w:t>s</w:t>
      </w:r>
      <w:r w:rsidRPr="003266D8">
        <w:rPr>
          <w:rFonts w:ascii="Times New Roman" w:hAnsi="Times New Roman" w:cs="Times New Roman"/>
          <w:sz w:val="24"/>
          <w:szCs w:val="24"/>
        </w:rPr>
        <w:t>kupiny</w:t>
      </w:r>
      <w:r w:rsidR="003266D8" w:rsidRPr="00326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1F40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Kopáčik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Sa spýtal na vzdelávací prvok - školenie zamestnanca – </w:t>
      </w:r>
      <w:r w:rsidR="00861F40" w:rsidRPr="003266D8">
        <w:rPr>
          <w:rFonts w:ascii="Times New Roman" w:hAnsi="Times New Roman" w:cs="Times New Roman"/>
          <w:sz w:val="24"/>
          <w:szCs w:val="24"/>
        </w:rPr>
        <w:t xml:space="preserve">je vysoká </w:t>
      </w:r>
      <w:r w:rsidRPr="003266D8">
        <w:rPr>
          <w:rFonts w:ascii="Times New Roman" w:hAnsi="Times New Roman" w:cs="Times New Roman"/>
          <w:sz w:val="24"/>
          <w:szCs w:val="24"/>
        </w:rPr>
        <w:t>pravdepodobnosť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61F40" w:rsidRPr="003266D8">
        <w:rPr>
          <w:rFonts w:ascii="Times New Roman" w:hAnsi="Times New Roman" w:cs="Times New Roman"/>
          <w:sz w:val="24"/>
          <w:szCs w:val="24"/>
        </w:rPr>
        <w:t>že to bude škrtnuté</w:t>
      </w:r>
      <w:r w:rsidR="006856E5">
        <w:rPr>
          <w:rFonts w:ascii="Times New Roman" w:hAnsi="Times New Roman" w:cs="Times New Roman"/>
          <w:sz w:val="24"/>
          <w:szCs w:val="24"/>
        </w:rPr>
        <w:t>.</w:t>
      </w:r>
    </w:p>
    <w:p w:rsidR="00861F40" w:rsidRPr="003266D8" w:rsidRDefault="003266D8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Illek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Š</w:t>
      </w:r>
      <w:r w:rsidR="00861F40" w:rsidRPr="003266D8">
        <w:rPr>
          <w:rFonts w:ascii="Times New Roman" w:hAnsi="Times New Roman" w:cs="Times New Roman"/>
          <w:sz w:val="24"/>
          <w:szCs w:val="24"/>
        </w:rPr>
        <w:t>kolenia k riadeniu rizík,</w:t>
      </w:r>
      <w:r w:rsidRPr="003266D8">
        <w:rPr>
          <w:rFonts w:ascii="Times New Roman" w:hAnsi="Times New Roman" w:cs="Times New Roman"/>
          <w:sz w:val="24"/>
          <w:szCs w:val="24"/>
        </w:rPr>
        <w:t xml:space="preserve"> malo by sa to dať uskutočniť</w:t>
      </w:r>
      <w:r w:rsidR="006856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F40" w:rsidRDefault="00F118C0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6856E5">
        <w:rPr>
          <w:rFonts w:ascii="Times New Roman" w:hAnsi="Times New Roman" w:cs="Times New Roman"/>
          <w:sz w:val="24"/>
          <w:szCs w:val="24"/>
        </w:rPr>
        <w:t>opáčik</w:t>
      </w:r>
      <w:proofErr w:type="spellEnd"/>
      <w:r w:rsidR="006856E5">
        <w:rPr>
          <w:rFonts w:ascii="Times New Roman" w:hAnsi="Times New Roman" w:cs="Times New Roman"/>
          <w:sz w:val="24"/>
          <w:szCs w:val="24"/>
        </w:rPr>
        <w:t xml:space="preserve"> – N</w:t>
      </w:r>
      <w:r w:rsidR="00861F40">
        <w:rPr>
          <w:rFonts w:ascii="Times New Roman" w:hAnsi="Times New Roman" w:cs="Times New Roman"/>
          <w:sz w:val="24"/>
          <w:szCs w:val="24"/>
        </w:rPr>
        <w:t>avrhol zmenu názvu „školenia“ na workshop s dodávateľom alebo zmena na iný popi</w:t>
      </w:r>
      <w:r w:rsidR="006856E5">
        <w:rPr>
          <w:rFonts w:ascii="Times New Roman" w:hAnsi="Times New Roman" w:cs="Times New Roman"/>
          <w:sz w:val="24"/>
          <w:szCs w:val="24"/>
        </w:rPr>
        <w:t>s- kde bude prebiehať transfer znalostí</w:t>
      </w:r>
      <w:r w:rsidR="00861F40">
        <w:rPr>
          <w:rFonts w:ascii="Times New Roman" w:hAnsi="Times New Roman" w:cs="Times New Roman"/>
          <w:sz w:val="24"/>
          <w:szCs w:val="24"/>
        </w:rPr>
        <w:t>, výsl</w:t>
      </w:r>
      <w:r w:rsidR="00D573EC">
        <w:rPr>
          <w:rFonts w:ascii="Times New Roman" w:hAnsi="Times New Roman" w:cs="Times New Roman"/>
          <w:sz w:val="24"/>
          <w:szCs w:val="24"/>
        </w:rPr>
        <w:t xml:space="preserve">edkom bude zvýšenie kompetencií. </w:t>
      </w:r>
    </w:p>
    <w:p w:rsidR="0020441D" w:rsidRDefault="00F118C0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R</w:t>
      </w:r>
      <w:r w:rsidR="003266D8">
        <w:rPr>
          <w:rFonts w:ascii="Times New Roman" w:hAnsi="Times New Roman" w:cs="Times New Roman"/>
          <w:sz w:val="24"/>
          <w:szCs w:val="24"/>
        </w:rPr>
        <w:t>ybár - S</w:t>
      </w:r>
      <w:r w:rsidR="0020441D">
        <w:rPr>
          <w:rFonts w:ascii="Times New Roman" w:hAnsi="Times New Roman" w:cs="Times New Roman"/>
          <w:sz w:val="24"/>
          <w:szCs w:val="24"/>
        </w:rPr>
        <w:t>lovo workshop je možné použiť pri možnosti zv</w:t>
      </w:r>
      <w:r w:rsidR="00D573EC">
        <w:rPr>
          <w:rFonts w:ascii="Times New Roman" w:hAnsi="Times New Roman" w:cs="Times New Roman"/>
          <w:sz w:val="24"/>
          <w:szCs w:val="24"/>
        </w:rPr>
        <w:t xml:space="preserve">ýšenia kompetencií zamestnancov. </w:t>
      </w:r>
    </w:p>
    <w:p w:rsidR="0020441D" w:rsidRPr="00F118C0" w:rsidRDefault="00F118C0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K bodu 4:</w:t>
      </w:r>
    </w:p>
    <w:p w:rsidR="0020441D" w:rsidRDefault="006856E5" w:rsidP="0013108B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37248">
        <w:rPr>
          <w:rFonts w:ascii="Times New Roman" w:hAnsi="Times New Roman" w:cs="Times New Roman"/>
          <w:sz w:val="24"/>
          <w:szCs w:val="24"/>
        </w:rPr>
        <w:t>. Florián vyzval zúčastnených</w:t>
      </w:r>
      <w:r w:rsidR="0020441D">
        <w:rPr>
          <w:rFonts w:ascii="Times New Roman" w:hAnsi="Times New Roman" w:cs="Times New Roman"/>
          <w:sz w:val="24"/>
          <w:szCs w:val="24"/>
        </w:rPr>
        <w:t xml:space="preserve"> k nápadom a pripomienkam, </w:t>
      </w:r>
      <w:r w:rsidR="00F37248">
        <w:rPr>
          <w:rFonts w:ascii="Times New Roman" w:hAnsi="Times New Roman" w:cs="Times New Roman"/>
          <w:sz w:val="24"/>
          <w:szCs w:val="24"/>
        </w:rPr>
        <w:t xml:space="preserve">ktoré MIRRI privíta. Zúčastnení môžu pripomienky a návrhy zaslať tímu MIRRI, ktorý s nimi bude komunikovať. </w:t>
      </w:r>
    </w:p>
    <w:p w:rsidR="007C31A6" w:rsidRDefault="00F37248" w:rsidP="00F37248">
      <w:pPr>
        <w:tabs>
          <w:tab w:val="left" w:pos="851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Florián sa p</w:t>
      </w:r>
      <w:r w:rsidR="0020441D">
        <w:rPr>
          <w:rFonts w:ascii="Times New Roman" w:hAnsi="Times New Roman" w:cs="Times New Roman"/>
          <w:sz w:val="24"/>
          <w:szCs w:val="24"/>
        </w:rPr>
        <w:t>oďakov</w:t>
      </w:r>
      <w:r>
        <w:rPr>
          <w:rFonts w:ascii="Times New Roman" w:hAnsi="Times New Roman" w:cs="Times New Roman"/>
          <w:sz w:val="24"/>
          <w:szCs w:val="24"/>
        </w:rPr>
        <w:t xml:space="preserve">al za účasť všetkým zúčastneným a </w:t>
      </w:r>
      <w:r w:rsidRPr="00A848B7">
        <w:rPr>
          <w:rFonts w:ascii="Times New Roman" w:hAnsi="Times New Roman" w:cs="Times New Roman"/>
          <w:sz w:val="24"/>
          <w:szCs w:val="24"/>
        </w:rPr>
        <w:t xml:space="preserve">pozitívne </w:t>
      </w:r>
      <w:r w:rsidR="0020441D" w:rsidRPr="00A848B7">
        <w:rPr>
          <w:rFonts w:ascii="Times New Roman" w:hAnsi="Times New Roman" w:cs="Times New Roman"/>
          <w:sz w:val="24"/>
          <w:szCs w:val="24"/>
        </w:rPr>
        <w:t xml:space="preserve">zhodnotil dnešné </w:t>
      </w:r>
      <w:r>
        <w:rPr>
          <w:rFonts w:ascii="Times New Roman" w:hAnsi="Times New Roman" w:cs="Times New Roman"/>
          <w:sz w:val="24"/>
          <w:szCs w:val="24"/>
        </w:rPr>
        <w:t xml:space="preserve">stretnutie </w:t>
      </w:r>
      <w:r w:rsidR="0020441D" w:rsidRPr="00A848B7">
        <w:rPr>
          <w:rFonts w:ascii="Times New Roman" w:hAnsi="Times New Roman" w:cs="Times New Roman"/>
          <w:sz w:val="24"/>
          <w:szCs w:val="24"/>
        </w:rPr>
        <w:t xml:space="preserve"> a poprial príjemný zvyšok dňa.</w:t>
      </w:r>
    </w:p>
    <w:sectPr w:rsidR="007C3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35E"/>
    <w:multiLevelType w:val="hybridMultilevel"/>
    <w:tmpl w:val="19B8EAE8"/>
    <w:lvl w:ilvl="0" w:tplc="30EE8EA6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07A09DF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2" w15:restartNumberingAfterBreak="0">
    <w:nsid w:val="13025915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3" w15:restartNumberingAfterBreak="0">
    <w:nsid w:val="190B72C0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4" w15:restartNumberingAfterBreak="0">
    <w:nsid w:val="21056860"/>
    <w:multiLevelType w:val="hybridMultilevel"/>
    <w:tmpl w:val="EA6A64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B24C6"/>
    <w:multiLevelType w:val="hybridMultilevel"/>
    <w:tmpl w:val="E9027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E2B41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7" w15:restartNumberingAfterBreak="0">
    <w:nsid w:val="3A580C61"/>
    <w:multiLevelType w:val="hybridMultilevel"/>
    <w:tmpl w:val="EF4E44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44170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9" w15:restartNumberingAfterBreak="0">
    <w:nsid w:val="553B7717"/>
    <w:multiLevelType w:val="hybridMultilevel"/>
    <w:tmpl w:val="B764FC38"/>
    <w:lvl w:ilvl="0" w:tplc="50A42160">
      <w:numFmt w:val="bullet"/>
      <w:lvlText w:val="-"/>
      <w:lvlJc w:val="left"/>
      <w:pPr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0" w15:restartNumberingAfterBreak="0">
    <w:nsid w:val="635E5F91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11" w15:restartNumberingAfterBreak="0">
    <w:nsid w:val="6E1F794D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12" w15:restartNumberingAfterBreak="0">
    <w:nsid w:val="72E10458"/>
    <w:multiLevelType w:val="hybridMultilevel"/>
    <w:tmpl w:val="B28C29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C34DA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14" w15:restartNumberingAfterBreak="0">
    <w:nsid w:val="746D5565"/>
    <w:multiLevelType w:val="hybridMultilevel"/>
    <w:tmpl w:val="4F82C34C"/>
    <w:lvl w:ilvl="0" w:tplc="D90E892E">
      <w:start w:val="1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1EEA4074">
      <w:numFmt w:val="bullet"/>
      <w:lvlText w:val="•"/>
      <w:lvlJc w:val="left"/>
      <w:pPr>
        <w:ind w:left="1871" w:hanging="360"/>
      </w:pPr>
      <w:rPr>
        <w:lang w:val="sk-SK" w:eastAsia="en-US" w:bidi="ar-SA"/>
      </w:rPr>
    </w:lvl>
    <w:lvl w:ilvl="2" w:tplc="16A64F70">
      <w:numFmt w:val="bullet"/>
      <w:lvlText w:val="•"/>
      <w:lvlJc w:val="left"/>
      <w:pPr>
        <w:ind w:left="2823" w:hanging="360"/>
      </w:pPr>
      <w:rPr>
        <w:lang w:val="sk-SK" w:eastAsia="en-US" w:bidi="ar-SA"/>
      </w:rPr>
    </w:lvl>
    <w:lvl w:ilvl="3" w:tplc="1450A918">
      <w:numFmt w:val="bullet"/>
      <w:lvlText w:val="•"/>
      <w:lvlJc w:val="left"/>
      <w:pPr>
        <w:ind w:left="3775" w:hanging="360"/>
      </w:pPr>
      <w:rPr>
        <w:lang w:val="sk-SK" w:eastAsia="en-US" w:bidi="ar-SA"/>
      </w:rPr>
    </w:lvl>
    <w:lvl w:ilvl="4" w:tplc="7DAC9E62">
      <w:numFmt w:val="bullet"/>
      <w:lvlText w:val="•"/>
      <w:lvlJc w:val="left"/>
      <w:pPr>
        <w:ind w:left="4727" w:hanging="360"/>
      </w:pPr>
      <w:rPr>
        <w:lang w:val="sk-SK" w:eastAsia="en-US" w:bidi="ar-SA"/>
      </w:rPr>
    </w:lvl>
    <w:lvl w:ilvl="5" w:tplc="ABB48F1C">
      <w:numFmt w:val="bullet"/>
      <w:lvlText w:val="•"/>
      <w:lvlJc w:val="left"/>
      <w:pPr>
        <w:ind w:left="5679" w:hanging="360"/>
      </w:pPr>
      <w:rPr>
        <w:lang w:val="sk-SK" w:eastAsia="en-US" w:bidi="ar-SA"/>
      </w:rPr>
    </w:lvl>
    <w:lvl w:ilvl="6" w:tplc="8B8278DC">
      <w:numFmt w:val="bullet"/>
      <w:lvlText w:val="•"/>
      <w:lvlJc w:val="left"/>
      <w:pPr>
        <w:ind w:left="6631" w:hanging="360"/>
      </w:pPr>
      <w:rPr>
        <w:lang w:val="sk-SK" w:eastAsia="en-US" w:bidi="ar-SA"/>
      </w:rPr>
    </w:lvl>
    <w:lvl w:ilvl="7" w:tplc="0DD638FC">
      <w:numFmt w:val="bullet"/>
      <w:lvlText w:val="•"/>
      <w:lvlJc w:val="left"/>
      <w:pPr>
        <w:ind w:left="7583" w:hanging="360"/>
      </w:pPr>
      <w:rPr>
        <w:lang w:val="sk-SK" w:eastAsia="en-US" w:bidi="ar-SA"/>
      </w:rPr>
    </w:lvl>
    <w:lvl w:ilvl="8" w:tplc="9E6E8BC4">
      <w:numFmt w:val="bullet"/>
      <w:lvlText w:val="•"/>
      <w:lvlJc w:val="left"/>
      <w:pPr>
        <w:ind w:left="8535" w:hanging="360"/>
      </w:pPr>
      <w:rPr>
        <w:lang w:val="sk-SK" w:eastAsia="en-US" w:bidi="ar-SA"/>
      </w:rPr>
    </w:lvl>
  </w:abstractNum>
  <w:abstractNum w:abstractNumId="15" w15:restartNumberingAfterBreak="0">
    <w:nsid w:val="7BE25BAA"/>
    <w:multiLevelType w:val="hybridMultilevel"/>
    <w:tmpl w:val="A7ECA810"/>
    <w:lvl w:ilvl="0" w:tplc="041B000F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6" w15:restartNumberingAfterBreak="0">
    <w:nsid w:val="7D625A94"/>
    <w:multiLevelType w:val="hybridMultilevel"/>
    <w:tmpl w:val="5EFA123C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8"/>
  </w:num>
  <w:num w:numId="4">
    <w:abstractNumId w:val="10"/>
  </w:num>
  <w:num w:numId="5">
    <w:abstractNumId w:val="2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11"/>
  </w:num>
  <w:num w:numId="11">
    <w:abstractNumId w:val="14"/>
  </w:num>
  <w:num w:numId="12">
    <w:abstractNumId w:val="4"/>
  </w:num>
  <w:num w:numId="13">
    <w:abstractNumId w:val="7"/>
  </w:num>
  <w:num w:numId="14">
    <w:abstractNumId w:val="16"/>
  </w:num>
  <w:num w:numId="15">
    <w:abstractNumId w:val="0"/>
  </w:num>
  <w:num w:numId="16">
    <w:abstractNumId w:val="12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09"/>
    <w:rsid w:val="00001ACA"/>
    <w:rsid w:val="00013B12"/>
    <w:rsid w:val="000244AC"/>
    <w:rsid w:val="00034F92"/>
    <w:rsid w:val="00077D8C"/>
    <w:rsid w:val="00092268"/>
    <w:rsid w:val="000C688A"/>
    <w:rsid w:val="000E05A7"/>
    <w:rsid w:val="000E3124"/>
    <w:rsid w:val="0013108B"/>
    <w:rsid w:val="00137DE0"/>
    <w:rsid w:val="001567EA"/>
    <w:rsid w:val="001638A9"/>
    <w:rsid w:val="001A7917"/>
    <w:rsid w:val="001B4E99"/>
    <w:rsid w:val="001D055B"/>
    <w:rsid w:val="001E5945"/>
    <w:rsid w:val="0020441D"/>
    <w:rsid w:val="002144EF"/>
    <w:rsid w:val="0023403F"/>
    <w:rsid w:val="002447D9"/>
    <w:rsid w:val="002641A9"/>
    <w:rsid w:val="0026521F"/>
    <w:rsid w:val="0026633B"/>
    <w:rsid w:val="00267FC9"/>
    <w:rsid w:val="00274C8A"/>
    <w:rsid w:val="002A379B"/>
    <w:rsid w:val="002B3EC3"/>
    <w:rsid w:val="002C6B49"/>
    <w:rsid w:val="003266D8"/>
    <w:rsid w:val="00333961"/>
    <w:rsid w:val="00334809"/>
    <w:rsid w:val="00335D65"/>
    <w:rsid w:val="00336946"/>
    <w:rsid w:val="00337825"/>
    <w:rsid w:val="003473F2"/>
    <w:rsid w:val="00352B2B"/>
    <w:rsid w:val="00373C6E"/>
    <w:rsid w:val="0039592D"/>
    <w:rsid w:val="003C5B3B"/>
    <w:rsid w:val="003D48B7"/>
    <w:rsid w:val="00407FDC"/>
    <w:rsid w:val="00410ABF"/>
    <w:rsid w:val="0041344B"/>
    <w:rsid w:val="00444DDD"/>
    <w:rsid w:val="00446C2D"/>
    <w:rsid w:val="00491726"/>
    <w:rsid w:val="00493EE9"/>
    <w:rsid w:val="004A30F3"/>
    <w:rsid w:val="004F00BE"/>
    <w:rsid w:val="0052187E"/>
    <w:rsid w:val="00546B74"/>
    <w:rsid w:val="0055065C"/>
    <w:rsid w:val="005516D0"/>
    <w:rsid w:val="005526E1"/>
    <w:rsid w:val="005648F0"/>
    <w:rsid w:val="005779E5"/>
    <w:rsid w:val="00582E39"/>
    <w:rsid w:val="005A0758"/>
    <w:rsid w:val="005C40D7"/>
    <w:rsid w:val="005D1956"/>
    <w:rsid w:val="00606B44"/>
    <w:rsid w:val="006564EC"/>
    <w:rsid w:val="0066069C"/>
    <w:rsid w:val="00660839"/>
    <w:rsid w:val="00682D82"/>
    <w:rsid w:val="006856E5"/>
    <w:rsid w:val="00690543"/>
    <w:rsid w:val="006B33C0"/>
    <w:rsid w:val="007015FF"/>
    <w:rsid w:val="0070770A"/>
    <w:rsid w:val="00715C48"/>
    <w:rsid w:val="007805D7"/>
    <w:rsid w:val="007A7D68"/>
    <w:rsid w:val="007B2ACE"/>
    <w:rsid w:val="007C31A6"/>
    <w:rsid w:val="007D33E4"/>
    <w:rsid w:val="007F426C"/>
    <w:rsid w:val="00804263"/>
    <w:rsid w:val="00807B32"/>
    <w:rsid w:val="00821C14"/>
    <w:rsid w:val="00822526"/>
    <w:rsid w:val="00844815"/>
    <w:rsid w:val="008469D4"/>
    <w:rsid w:val="00847838"/>
    <w:rsid w:val="008553C1"/>
    <w:rsid w:val="0086120E"/>
    <w:rsid w:val="00861F40"/>
    <w:rsid w:val="0086274D"/>
    <w:rsid w:val="00893D82"/>
    <w:rsid w:val="00896D72"/>
    <w:rsid w:val="008B3695"/>
    <w:rsid w:val="008C5709"/>
    <w:rsid w:val="008D04EA"/>
    <w:rsid w:val="008E0BC0"/>
    <w:rsid w:val="008F4626"/>
    <w:rsid w:val="00901A77"/>
    <w:rsid w:val="00901F62"/>
    <w:rsid w:val="00907F58"/>
    <w:rsid w:val="00937598"/>
    <w:rsid w:val="00943403"/>
    <w:rsid w:val="009C2BBC"/>
    <w:rsid w:val="009D5E9F"/>
    <w:rsid w:val="00A111B3"/>
    <w:rsid w:val="00A16A2D"/>
    <w:rsid w:val="00A848B7"/>
    <w:rsid w:val="00AA2BEF"/>
    <w:rsid w:val="00AE52FF"/>
    <w:rsid w:val="00AE64D7"/>
    <w:rsid w:val="00B06F04"/>
    <w:rsid w:val="00B50BEE"/>
    <w:rsid w:val="00B50F5E"/>
    <w:rsid w:val="00B6678A"/>
    <w:rsid w:val="00B66E2C"/>
    <w:rsid w:val="00B85A6D"/>
    <w:rsid w:val="00B93760"/>
    <w:rsid w:val="00BC0B4C"/>
    <w:rsid w:val="00BD1F1A"/>
    <w:rsid w:val="00BE1DC0"/>
    <w:rsid w:val="00BE5995"/>
    <w:rsid w:val="00BF0CE0"/>
    <w:rsid w:val="00BF7B1C"/>
    <w:rsid w:val="00C0355A"/>
    <w:rsid w:val="00C2609B"/>
    <w:rsid w:val="00C30976"/>
    <w:rsid w:val="00C41AD3"/>
    <w:rsid w:val="00C4426F"/>
    <w:rsid w:val="00C67EDC"/>
    <w:rsid w:val="00C7165C"/>
    <w:rsid w:val="00C72C4B"/>
    <w:rsid w:val="00C7439C"/>
    <w:rsid w:val="00C80FF6"/>
    <w:rsid w:val="00C85B4D"/>
    <w:rsid w:val="00C915B4"/>
    <w:rsid w:val="00C94F80"/>
    <w:rsid w:val="00CB5107"/>
    <w:rsid w:val="00CF085B"/>
    <w:rsid w:val="00CF54AF"/>
    <w:rsid w:val="00D06312"/>
    <w:rsid w:val="00D50D1F"/>
    <w:rsid w:val="00D573EC"/>
    <w:rsid w:val="00D60255"/>
    <w:rsid w:val="00D62DEE"/>
    <w:rsid w:val="00D749AD"/>
    <w:rsid w:val="00DA4D61"/>
    <w:rsid w:val="00DB35B6"/>
    <w:rsid w:val="00DC2E9A"/>
    <w:rsid w:val="00DE28E7"/>
    <w:rsid w:val="00DE3148"/>
    <w:rsid w:val="00E229BB"/>
    <w:rsid w:val="00E22BB8"/>
    <w:rsid w:val="00E538EE"/>
    <w:rsid w:val="00E71B9C"/>
    <w:rsid w:val="00E922D7"/>
    <w:rsid w:val="00E97410"/>
    <w:rsid w:val="00EA7978"/>
    <w:rsid w:val="00EB1486"/>
    <w:rsid w:val="00EC180C"/>
    <w:rsid w:val="00EC40E5"/>
    <w:rsid w:val="00EE1C88"/>
    <w:rsid w:val="00EE375E"/>
    <w:rsid w:val="00EE5528"/>
    <w:rsid w:val="00F02BD0"/>
    <w:rsid w:val="00F118C0"/>
    <w:rsid w:val="00F345A8"/>
    <w:rsid w:val="00F37248"/>
    <w:rsid w:val="00F417C1"/>
    <w:rsid w:val="00F61CAB"/>
    <w:rsid w:val="00F87E22"/>
    <w:rsid w:val="00F9007B"/>
    <w:rsid w:val="00F911B2"/>
    <w:rsid w:val="00FA0A83"/>
    <w:rsid w:val="00FC35D2"/>
    <w:rsid w:val="00FE6F0B"/>
    <w:rsid w:val="00F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3551"/>
  <w15:chartTrackingRefBased/>
  <w15:docId w15:val="{7829963A-D4AD-4001-B93E-740843C0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C5709"/>
    <w:pPr>
      <w:framePr w:hSpace="142" w:wrap="around" w:vAnchor="text" w:hAnchor="text" w:y="1"/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C570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aliases w:val="necislovany zoznam,body,Odsek zoznamu2,Bullet Number,List Paragraph1,lp1,lp11,List Paragraph11,Use Case List Paragraph,Heading Bullet,Bullet List,FooterText,numbered,Paragraphe de liste1,Bulletr List Paragraph,列出段落,列出段落1"/>
    <w:basedOn w:val="Normlny"/>
    <w:link w:val="OdsekzoznamuChar"/>
    <w:uiPriority w:val="34"/>
    <w:qFormat/>
    <w:rsid w:val="008C570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8C5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necislovany zoznam Char,body Char,Odsek zoznamu2 Char,Bullet Number Char,List Paragraph1 Char,lp1 Char,lp11 Char,List Paragraph11 Char,Use Case List Paragraph Char,Heading Bullet Char,Bullet List Char,FooterText Char,numbered Char"/>
    <w:link w:val="Odsekzoznamu"/>
    <w:uiPriority w:val="34"/>
    <w:locked/>
    <w:rsid w:val="007D33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4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44AC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FC35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A4D6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4D6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4D6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4D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4D61"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2144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2144EF"/>
    <w:pPr>
      <w:widowControl w:val="0"/>
      <w:autoSpaceDE w:val="0"/>
      <w:autoSpaceDN w:val="0"/>
      <w:spacing w:after="0" w:line="258" w:lineRule="exact"/>
      <w:ind w:left="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CTYWSUCD3UHA-2087524665-236</_dlc_DocId>
    <_dlc_DocIdUrl xmlns="af457a4c-de28-4d38-bda9-e56a61b168cd">
      <Url>https://sp.vicepremier.gov.sk/kyberneticka-bezpecnost/_layouts/15/DocIdRedir.aspx?ID=CTYWSUCD3UHA-2087524665-236</Url>
      <Description>CTYWSUCD3UHA-2087524665-236</Description>
    </_dlc_DocIdUrl>
  </documentManagement>
</p:properties>
</file>

<file path=customXml/itemProps1.xml><?xml version="1.0" encoding="utf-8"?>
<ds:datastoreItem xmlns:ds="http://schemas.openxmlformats.org/officeDocument/2006/customXml" ds:itemID="{71C910F9-9D20-4CD3-B26B-3C58456081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EB4C19-CAB4-4495-BF29-BD1CA490C27B}"/>
</file>

<file path=customXml/itemProps3.xml><?xml version="1.0" encoding="utf-8"?>
<ds:datastoreItem xmlns:ds="http://schemas.openxmlformats.org/officeDocument/2006/customXml" ds:itemID="{3DD94765-CCD1-434C-83B0-DD9C61F12750}"/>
</file>

<file path=customXml/itemProps4.xml><?xml version="1.0" encoding="utf-8"?>
<ds:datastoreItem xmlns:ds="http://schemas.openxmlformats.org/officeDocument/2006/customXml" ds:itemID="{99614304-F6D4-4C43-843D-C6A3FEA2A847}"/>
</file>

<file path=customXml/itemProps5.xml><?xml version="1.0" encoding="utf-8"?>
<ds:datastoreItem xmlns:ds="http://schemas.openxmlformats.org/officeDocument/2006/customXml" ds:itemID="{AB1152AA-A3DB-4276-831E-9DD6954953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 Smreková</dc:creator>
  <cp:keywords/>
  <dc:description/>
  <cp:lastModifiedBy>Sabina Valachová</cp:lastModifiedBy>
  <cp:revision>7</cp:revision>
  <dcterms:created xsi:type="dcterms:W3CDTF">2021-05-03T14:14:00Z</dcterms:created>
  <dcterms:modified xsi:type="dcterms:W3CDTF">2021-05-03T14:16:00Z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13356302-d734-45d5-986e-f5077e34a8bf</vt:lpwstr>
  </property>
</Properties>
</file>